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D483865" w14:textId="77777777" w:rsidTr="003F1ECC">
        <w:trPr>
          <w:trHeight w:hRule="exact" w:val="2948"/>
        </w:trPr>
        <w:tc>
          <w:tcPr>
            <w:tcW w:w="11185" w:type="dxa"/>
            <w:shd w:val="clear" w:color="auto" w:fill="00AFAA"/>
            <w:vAlign w:val="center"/>
          </w:tcPr>
          <w:p w14:paraId="232F6BD3" w14:textId="77777777" w:rsidR="00974E99" w:rsidRPr="00093294" w:rsidRDefault="00974E99" w:rsidP="006F032D">
            <w:pPr>
              <w:pStyle w:val="Documenttype"/>
            </w:pPr>
            <w:r w:rsidRPr="00093294">
              <w:t xml:space="preserve">IALA </w:t>
            </w:r>
            <w:r w:rsidR="009A1FCD" w:rsidRPr="00093294">
              <w:t>Model Course</w:t>
            </w:r>
          </w:p>
        </w:tc>
      </w:tr>
    </w:tbl>
    <w:p w14:paraId="06A8641F" w14:textId="77777777" w:rsidR="008972C3" w:rsidRPr="00093294" w:rsidRDefault="008972C3" w:rsidP="003274DB"/>
    <w:p w14:paraId="05159C42" w14:textId="77777777" w:rsidR="00D74AE1" w:rsidRPr="00093294" w:rsidRDefault="00D74AE1" w:rsidP="003274DB"/>
    <w:p w14:paraId="29183CC9" w14:textId="544CFA97" w:rsidR="007B7FEC" w:rsidRPr="00093294" w:rsidRDefault="00DB0ABB" w:rsidP="007B7FEC">
      <w:pPr>
        <w:pStyle w:val="Documentnumber"/>
      </w:pPr>
      <w:r>
        <w:t>L</w:t>
      </w:r>
      <w:r w:rsidR="00FA5C3A">
        <w:t>2.11.1-5</w:t>
      </w:r>
    </w:p>
    <w:p w14:paraId="21E0B653" w14:textId="77777777" w:rsidR="007B7FEC" w:rsidRPr="00093294" w:rsidRDefault="007B7FEC" w:rsidP="003274DB"/>
    <w:p w14:paraId="44BF56AF"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26EDDC74" w14:textId="77777777" w:rsidR="00E758DF" w:rsidRDefault="00E758DF" w:rsidP="00E758DF"/>
    <w:p w14:paraId="2ADC2C90" w14:textId="27B1F53B" w:rsidR="00913B44" w:rsidRPr="00093294" w:rsidRDefault="00DB0ABB" w:rsidP="00380F03">
      <w:pPr>
        <w:pStyle w:val="Documentname"/>
      </w:pPr>
      <w:r>
        <w:t>Level 2</w:t>
      </w:r>
      <w:r w:rsidR="00380F03">
        <w:t xml:space="preserve"> - </w:t>
      </w:r>
      <w:r w:rsidR="00FA5C3A" w:rsidRPr="00FA5C3A">
        <w:t>Aids to Navigation Structures: Materials, Corrosion and Protection</w:t>
      </w:r>
    </w:p>
    <w:p w14:paraId="5BA654DF" w14:textId="77777777" w:rsidR="00913B44" w:rsidRPr="00093294" w:rsidRDefault="00913B44" w:rsidP="00D74AE1"/>
    <w:p w14:paraId="1712D092" w14:textId="77777777" w:rsidR="00913B44" w:rsidRPr="00093294" w:rsidRDefault="00913B44" w:rsidP="00D74AE1"/>
    <w:p w14:paraId="47D8378C" w14:textId="77777777" w:rsidR="00913B44" w:rsidRPr="00093294" w:rsidRDefault="00913B44" w:rsidP="00D74AE1"/>
    <w:p w14:paraId="4CD7CCC7" w14:textId="77777777" w:rsidR="00913B44" w:rsidRPr="00093294" w:rsidRDefault="00913B44" w:rsidP="00D74AE1"/>
    <w:p w14:paraId="0DD7BCBF" w14:textId="77777777" w:rsidR="00913B44" w:rsidRPr="00093294" w:rsidRDefault="00913B44" w:rsidP="00D74AE1"/>
    <w:p w14:paraId="2870A5AF" w14:textId="77777777" w:rsidR="00913B44" w:rsidRPr="00093294" w:rsidRDefault="00913B44" w:rsidP="00D74AE1"/>
    <w:p w14:paraId="0490EA31" w14:textId="77777777" w:rsidR="00913B44" w:rsidRPr="00093294" w:rsidRDefault="00913B44" w:rsidP="00D74AE1"/>
    <w:p w14:paraId="46751572" w14:textId="77777777" w:rsidR="00913B44" w:rsidRPr="00093294" w:rsidRDefault="00913B44" w:rsidP="00D74AE1"/>
    <w:p w14:paraId="14C4805F" w14:textId="77777777" w:rsidR="00913B44" w:rsidRPr="00093294" w:rsidRDefault="00913B44" w:rsidP="00D74AE1"/>
    <w:p w14:paraId="517D7AB4" w14:textId="77777777" w:rsidR="00913B44" w:rsidRPr="00093294" w:rsidRDefault="00913B44" w:rsidP="00D74AE1"/>
    <w:p w14:paraId="55D91C16" w14:textId="77777777" w:rsidR="00913B44" w:rsidRPr="00093294" w:rsidRDefault="00913B44" w:rsidP="00D74AE1"/>
    <w:p w14:paraId="051769E3" w14:textId="77777777" w:rsidR="00913B44" w:rsidRPr="00093294" w:rsidRDefault="00913B44" w:rsidP="00D74AE1"/>
    <w:p w14:paraId="6E45E089" w14:textId="77777777" w:rsidR="00913B44" w:rsidRPr="00093294" w:rsidRDefault="00913B44" w:rsidP="00D74AE1"/>
    <w:p w14:paraId="09C3D505" w14:textId="77777777" w:rsidR="00913B44" w:rsidRPr="00093294" w:rsidRDefault="00913B44" w:rsidP="00D74AE1"/>
    <w:p w14:paraId="38CFCE00" w14:textId="77777777" w:rsidR="00913B44" w:rsidRPr="00093294" w:rsidRDefault="00913B44" w:rsidP="00D74AE1"/>
    <w:p w14:paraId="171E9DC9" w14:textId="77777777" w:rsidR="005C71FF" w:rsidRDefault="005C71FF" w:rsidP="00D74AE1"/>
    <w:p w14:paraId="0E2F1D91" w14:textId="77777777" w:rsidR="00E758DF" w:rsidRDefault="00E758DF" w:rsidP="00D74AE1"/>
    <w:p w14:paraId="408E0BD5" w14:textId="77777777" w:rsidR="00E758DF" w:rsidRDefault="00E758DF" w:rsidP="00D74AE1"/>
    <w:p w14:paraId="2468C126" w14:textId="77777777" w:rsidR="00E758DF" w:rsidRDefault="00E758DF" w:rsidP="00D74AE1"/>
    <w:p w14:paraId="61C68F51" w14:textId="77777777" w:rsidR="00E758DF" w:rsidRPr="00093294" w:rsidRDefault="00E758DF" w:rsidP="00D74AE1"/>
    <w:p w14:paraId="0C97DBF3" w14:textId="77777777" w:rsidR="00883AE3" w:rsidRPr="00093294" w:rsidRDefault="00883AE3" w:rsidP="00D74AE1"/>
    <w:p w14:paraId="38DDA809" w14:textId="36F0AA6A" w:rsidR="00913B44" w:rsidRPr="00093294" w:rsidRDefault="00913B44" w:rsidP="00913B44">
      <w:pPr>
        <w:pStyle w:val="Editionnumber"/>
      </w:pPr>
      <w:r w:rsidRPr="00093294">
        <w:t xml:space="preserve">Edition </w:t>
      </w:r>
      <w:del w:id="0" w:author="User" w:date="2017-10-11T10:07:00Z">
        <w:r w:rsidR="00C67E3E" w:rsidRPr="00C67E3E" w:rsidDel="00264A29">
          <w:delText>1</w:delText>
        </w:r>
      </w:del>
      <w:ins w:id="1" w:author="User" w:date="2017-10-11T10:07:00Z">
        <w:r w:rsidR="00264A29">
          <w:t>2</w:t>
        </w:r>
      </w:ins>
      <w:r w:rsidRPr="00C67E3E">
        <w:t>.</w:t>
      </w:r>
      <w:r w:rsidR="00C67E3E">
        <w:t>0</w:t>
      </w:r>
    </w:p>
    <w:p w14:paraId="2A8421EF" w14:textId="727A50CF" w:rsidR="00913B44" w:rsidRPr="00093294" w:rsidRDefault="00FA5C3A" w:rsidP="005C71FF">
      <w:pPr>
        <w:pStyle w:val="Documentdate"/>
      </w:pPr>
      <w:r>
        <w:lastRenderedPageBreak/>
        <w:t>December 2013</w:t>
      </w:r>
    </w:p>
    <w:p w14:paraId="2A169E4D"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0C3A69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D135A15" w14:textId="77777777" w:rsidTr="005E4659">
        <w:tc>
          <w:tcPr>
            <w:tcW w:w="1908" w:type="dxa"/>
          </w:tcPr>
          <w:p w14:paraId="2CDAFF05" w14:textId="77777777" w:rsidR="00914E26" w:rsidRPr="00093294" w:rsidRDefault="00914E26" w:rsidP="00ED030E">
            <w:pPr>
              <w:pStyle w:val="Tableheading"/>
              <w:rPr>
                <w:lang w:val="en-GB"/>
              </w:rPr>
            </w:pPr>
            <w:r w:rsidRPr="00093294">
              <w:rPr>
                <w:lang w:val="en-GB"/>
              </w:rPr>
              <w:t>Date</w:t>
            </w:r>
          </w:p>
        </w:tc>
        <w:tc>
          <w:tcPr>
            <w:tcW w:w="3576" w:type="dxa"/>
          </w:tcPr>
          <w:p w14:paraId="68762893" w14:textId="77777777" w:rsidR="00914E26" w:rsidRPr="00093294" w:rsidRDefault="00914E26" w:rsidP="00ED030E">
            <w:pPr>
              <w:pStyle w:val="Tableheading"/>
              <w:rPr>
                <w:lang w:val="en-GB"/>
              </w:rPr>
            </w:pPr>
            <w:r w:rsidRPr="00093294">
              <w:rPr>
                <w:lang w:val="en-GB"/>
              </w:rPr>
              <w:t>Page / Section Revised</w:t>
            </w:r>
          </w:p>
        </w:tc>
        <w:tc>
          <w:tcPr>
            <w:tcW w:w="5001" w:type="dxa"/>
          </w:tcPr>
          <w:p w14:paraId="17FF6D5D"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7A364B41" w14:textId="77777777" w:rsidTr="005E4659">
        <w:trPr>
          <w:trHeight w:val="851"/>
        </w:trPr>
        <w:tc>
          <w:tcPr>
            <w:tcW w:w="1908" w:type="dxa"/>
            <w:vAlign w:val="center"/>
          </w:tcPr>
          <w:p w14:paraId="2A73B48B" w14:textId="14653DC0" w:rsidR="00380F03" w:rsidRPr="00093294" w:rsidRDefault="00380F03" w:rsidP="00914E26">
            <w:pPr>
              <w:pStyle w:val="Tabletext"/>
            </w:pPr>
          </w:p>
        </w:tc>
        <w:tc>
          <w:tcPr>
            <w:tcW w:w="3576" w:type="dxa"/>
            <w:vAlign w:val="center"/>
          </w:tcPr>
          <w:p w14:paraId="33E1F4F7" w14:textId="07A96A15" w:rsidR="00380F03" w:rsidRPr="00093294" w:rsidRDefault="00380F03" w:rsidP="00914E26">
            <w:pPr>
              <w:pStyle w:val="Tabletext"/>
            </w:pPr>
          </w:p>
        </w:tc>
        <w:tc>
          <w:tcPr>
            <w:tcW w:w="5001" w:type="dxa"/>
            <w:vAlign w:val="center"/>
          </w:tcPr>
          <w:p w14:paraId="7E7F719B" w14:textId="6ED27872" w:rsidR="00380F03" w:rsidRPr="00093294" w:rsidRDefault="00031E58" w:rsidP="00914E26">
            <w:pPr>
              <w:pStyle w:val="Tabletext"/>
            </w:pPr>
            <w:r>
              <w:t>Edition 1</w:t>
            </w:r>
          </w:p>
        </w:tc>
      </w:tr>
      <w:tr w:rsidR="00380F03" w:rsidRPr="00093294" w14:paraId="74473030" w14:textId="77777777" w:rsidTr="005E4659">
        <w:trPr>
          <w:trHeight w:val="851"/>
        </w:trPr>
        <w:tc>
          <w:tcPr>
            <w:tcW w:w="1908" w:type="dxa"/>
            <w:vAlign w:val="center"/>
          </w:tcPr>
          <w:p w14:paraId="0FF1F7E0" w14:textId="1B639318" w:rsidR="00380F03" w:rsidRPr="00093294" w:rsidRDefault="00031E58" w:rsidP="00914E26">
            <w:pPr>
              <w:pStyle w:val="Tabletext"/>
            </w:pPr>
            <w:r>
              <w:t>December 2017</w:t>
            </w:r>
          </w:p>
        </w:tc>
        <w:tc>
          <w:tcPr>
            <w:tcW w:w="3576" w:type="dxa"/>
            <w:vAlign w:val="center"/>
          </w:tcPr>
          <w:p w14:paraId="50BEF835" w14:textId="120B8116" w:rsidR="00380F03" w:rsidRPr="00093294" w:rsidRDefault="00031E58" w:rsidP="00914E26">
            <w:pPr>
              <w:pStyle w:val="Tabletext"/>
            </w:pPr>
            <w:r>
              <w:t>Entire document</w:t>
            </w:r>
          </w:p>
        </w:tc>
        <w:tc>
          <w:tcPr>
            <w:tcW w:w="5001" w:type="dxa"/>
            <w:vAlign w:val="center"/>
          </w:tcPr>
          <w:p w14:paraId="4944ED0F" w14:textId="0A2F95B7" w:rsidR="00380F03" w:rsidRPr="00093294" w:rsidRDefault="00031E58" w:rsidP="00914E26">
            <w:pPr>
              <w:pStyle w:val="Tabletext"/>
            </w:pPr>
            <w:r>
              <w:t>General update to reflect developments</w:t>
            </w:r>
          </w:p>
        </w:tc>
      </w:tr>
      <w:tr w:rsidR="00380F03" w:rsidRPr="00093294" w14:paraId="34E56890" w14:textId="77777777" w:rsidTr="005E4659">
        <w:trPr>
          <w:trHeight w:val="851"/>
        </w:trPr>
        <w:tc>
          <w:tcPr>
            <w:tcW w:w="1908" w:type="dxa"/>
            <w:vAlign w:val="center"/>
          </w:tcPr>
          <w:p w14:paraId="6A10962C" w14:textId="77777777" w:rsidR="00380F03" w:rsidRPr="00093294" w:rsidRDefault="00380F03" w:rsidP="00914E26">
            <w:pPr>
              <w:pStyle w:val="Tabletext"/>
            </w:pPr>
          </w:p>
        </w:tc>
        <w:tc>
          <w:tcPr>
            <w:tcW w:w="3576" w:type="dxa"/>
            <w:vAlign w:val="center"/>
          </w:tcPr>
          <w:p w14:paraId="195E1630" w14:textId="77777777" w:rsidR="00380F03" w:rsidRPr="00093294" w:rsidRDefault="00380F03" w:rsidP="00914E26">
            <w:pPr>
              <w:pStyle w:val="Tabletext"/>
            </w:pPr>
          </w:p>
        </w:tc>
        <w:tc>
          <w:tcPr>
            <w:tcW w:w="5001" w:type="dxa"/>
            <w:vAlign w:val="center"/>
          </w:tcPr>
          <w:p w14:paraId="4986011C" w14:textId="77777777" w:rsidR="00380F03" w:rsidRPr="00093294" w:rsidRDefault="00380F03" w:rsidP="00914E26">
            <w:pPr>
              <w:pStyle w:val="Tabletext"/>
            </w:pPr>
          </w:p>
        </w:tc>
      </w:tr>
      <w:tr w:rsidR="00380F03" w:rsidRPr="00093294" w14:paraId="5EFA32EE" w14:textId="77777777" w:rsidTr="005E4659">
        <w:trPr>
          <w:trHeight w:val="851"/>
        </w:trPr>
        <w:tc>
          <w:tcPr>
            <w:tcW w:w="1908" w:type="dxa"/>
            <w:vAlign w:val="center"/>
          </w:tcPr>
          <w:p w14:paraId="5FE92A89" w14:textId="77777777" w:rsidR="00380F03" w:rsidRPr="00093294" w:rsidRDefault="00380F03" w:rsidP="00914E26">
            <w:pPr>
              <w:pStyle w:val="Tabletext"/>
            </w:pPr>
          </w:p>
        </w:tc>
        <w:tc>
          <w:tcPr>
            <w:tcW w:w="3576" w:type="dxa"/>
            <w:vAlign w:val="center"/>
          </w:tcPr>
          <w:p w14:paraId="0F11BBE3" w14:textId="77777777" w:rsidR="00380F03" w:rsidRPr="00093294" w:rsidRDefault="00380F03" w:rsidP="00914E26">
            <w:pPr>
              <w:pStyle w:val="Tabletext"/>
            </w:pPr>
          </w:p>
        </w:tc>
        <w:tc>
          <w:tcPr>
            <w:tcW w:w="5001" w:type="dxa"/>
            <w:vAlign w:val="center"/>
          </w:tcPr>
          <w:p w14:paraId="3661BF71" w14:textId="77777777" w:rsidR="00380F03" w:rsidRPr="00093294" w:rsidRDefault="00380F03" w:rsidP="00914E26">
            <w:pPr>
              <w:pStyle w:val="Tabletext"/>
            </w:pPr>
          </w:p>
        </w:tc>
      </w:tr>
      <w:tr w:rsidR="00380F03" w:rsidRPr="00093294" w14:paraId="0FC9F487" w14:textId="77777777" w:rsidTr="005E4659">
        <w:trPr>
          <w:trHeight w:val="851"/>
        </w:trPr>
        <w:tc>
          <w:tcPr>
            <w:tcW w:w="1908" w:type="dxa"/>
            <w:vAlign w:val="center"/>
          </w:tcPr>
          <w:p w14:paraId="3F80CF58" w14:textId="77777777" w:rsidR="00380F03" w:rsidRPr="00093294" w:rsidRDefault="00380F03" w:rsidP="00914E26">
            <w:pPr>
              <w:pStyle w:val="Tabletext"/>
            </w:pPr>
          </w:p>
        </w:tc>
        <w:tc>
          <w:tcPr>
            <w:tcW w:w="3576" w:type="dxa"/>
            <w:vAlign w:val="center"/>
          </w:tcPr>
          <w:p w14:paraId="4B9F389D" w14:textId="77777777" w:rsidR="00380F03" w:rsidRPr="00093294" w:rsidRDefault="00380F03" w:rsidP="00914E26">
            <w:pPr>
              <w:pStyle w:val="Tabletext"/>
            </w:pPr>
          </w:p>
        </w:tc>
        <w:tc>
          <w:tcPr>
            <w:tcW w:w="5001" w:type="dxa"/>
            <w:vAlign w:val="center"/>
          </w:tcPr>
          <w:p w14:paraId="364BAA1D" w14:textId="77777777" w:rsidR="00380F03" w:rsidRPr="00093294" w:rsidRDefault="00380F03" w:rsidP="00914E26">
            <w:pPr>
              <w:pStyle w:val="Tabletext"/>
            </w:pPr>
          </w:p>
        </w:tc>
      </w:tr>
      <w:tr w:rsidR="00380F03" w:rsidRPr="00093294" w14:paraId="0EC91FD0" w14:textId="77777777" w:rsidTr="005E4659">
        <w:trPr>
          <w:trHeight w:val="851"/>
        </w:trPr>
        <w:tc>
          <w:tcPr>
            <w:tcW w:w="1908" w:type="dxa"/>
            <w:vAlign w:val="center"/>
          </w:tcPr>
          <w:p w14:paraId="51B6984A" w14:textId="77777777" w:rsidR="00380F03" w:rsidRPr="00093294" w:rsidRDefault="00380F03" w:rsidP="00914E26">
            <w:pPr>
              <w:pStyle w:val="Tabletext"/>
            </w:pPr>
          </w:p>
        </w:tc>
        <w:tc>
          <w:tcPr>
            <w:tcW w:w="3576" w:type="dxa"/>
            <w:vAlign w:val="center"/>
          </w:tcPr>
          <w:p w14:paraId="64FD2007" w14:textId="77777777" w:rsidR="00380F03" w:rsidRPr="00093294" w:rsidRDefault="00380F03" w:rsidP="00914E26">
            <w:pPr>
              <w:pStyle w:val="Tabletext"/>
            </w:pPr>
          </w:p>
        </w:tc>
        <w:tc>
          <w:tcPr>
            <w:tcW w:w="5001" w:type="dxa"/>
            <w:vAlign w:val="center"/>
          </w:tcPr>
          <w:p w14:paraId="5DC2A1E1" w14:textId="77777777" w:rsidR="00380F03" w:rsidRPr="00093294" w:rsidRDefault="00380F03" w:rsidP="00914E26">
            <w:pPr>
              <w:pStyle w:val="Tabletext"/>
            </w:pPr>
          </w:p>
        </w:tc>
      </w:tr>
    </w:tbl>
    <w:p w14:paraId="54D637B1" w14:textId="77777777" w:rsidR="00914E26" w:rsidRPr="00093294" w:rsidRDefault="00914E26" w:rsidP="00D74AE1"/>
    <w:p w14:paraId="392365EE"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19D26E36" w14:textId="77777777" w:rsidR="00D71E44"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D71E44" w:rsidRPr="0062042B">
        <w:t>PART 1</w:t>
      </w:r>
      <w:r w:rsidR="00D71E44">
        <w:t xml:space="preserve"> - </w:t>
      </w:r>
      <w:r w:rsidR="00D71E44" w:rsidRPr="0062042B">
        <w:t>COURSE OVERVIEW</w:t>
      </w:r>
      <w:r w:rsidR="00D71E44">
        <w:tab/>
      </w:r>
      <w:r w:rsidR="00D71E44">
        <w:fldChar w:fldCharType="begin"/>
      </w:r>
      <w:r w:rsidR="00D71E44">
        <w:instrText xml:space="preserve"> PAGEREF _Toc471306509 \h </w:instrText>
      </w:r>
      <w:r w:rsidR="00D71E44">
        <w:fldChar w:fldCharType="separate"/>
      </w:r>
      <w:r w:rsidR="00D71E44">
        <w:t>6</w:t>
      </w:r>
      <w:r w:rsidR="00D71E44">
        <w:fldChar w:fldCharType="end"/>
      </w:r>
    </w:p>
    <w:p w14:paraId="38DACA16" w14:textId="77777777" w:rsidR="00D71E44" w:rsidRDefault="00D71E44">
      <w:pPr>
        <w:pStyle w:val="TOC1"/>
        <w:rPr>
          <w:rFonts w:eastAsiaTheme="minorEastAsia"/>
          <w:b w:val="0"/>
          <w:color w:val="auto"/>
          <w:sz w:val="24"/>
          <w:szCs w:val="24"/>
          <w:lang w:eastAsia="en-GB"/>
        </w:rPr>
      </w:pPr>
      <w:r w:rsidRPr="0062042B">
        <w:t>1.</w:t>
      </w:r>
      <w:r>
        <w:rPr>
          <w:rFonts w:eastAsiaTheme="minorEastAsia"/>
          <w:b w:val="0"/>
          <w:color w:val="auto"/>
          <w:sz w:val="24"/>
          <w:szCs w:val="24"/>
          <w:lang w:eastAsia="en-GB"/>
        </w:rPr>
        <w:tab/>
      </w:r>
      <w:r>
        <w:t>SCOPE</w:t>
      </w:r>
      <w:r>
        <w:tab/>
      </w:r>
      <w:r>
        <w:fldChar w:fldCharType="begin"/>
      </w:r>
      <w:r>
        <w:instrText xml:space="preserve"> PAGEREF _Toc471306510 \h </w:instrText>
      </w:r>
      <w:r>
        <w:fldChar w:fldCharType="separate"/>
      </w:r>
      <w:r>
        <w:t>6</w:t>
      </w:r>
      <w:r>
        <w:fldChar w:fldCharType="end"/>
      </w:r>
    </w:p>
    <w:p w14:paraId="3C8777DF" w14:textId="77777777" w:rsidR="00D71E44" w:rsidRDefault="00D71E44">
      <w:pPr>
        <w:pStyle w:val="TOC1"/>
        <w:rPr>
          <w:rFonts w:eastAsiaTheme="minorEastAsia"/>
          <w:b w:val="0"/>
          <w:color w:val="auto"/>
          <w:sz w:val="24"/>
          <w:szCs w:val="24"/>
          <w:lang w:eastAsia="en-GB"/>
        </w:rPr>
      </w:pPr>
      <w:r w:rsidRPr="0062042B">
        <w:t>2.</w:t>
      </w:r>
      <w:r>
        <w:rPr>
          <w:rFonts w:eastAsiaTheme="minorEastAsia"/>
          <w:b w:val="0"/>
          <w:color w:val="auto"/>
          <w:sz w:val="24"/>
          <w:szCs w:val="24"/>
          <w:lang w:eastAsia="en-GB"/>
        </w:rPr>
        <w:tab/>
      </w:r>
      <w:r w:rsidRPr="0062042B">
        <w:t>OBJECTIVE</w:t>
      </w:r>
      <w:r>
        <w:tab/>
      </w:r>
      <w:r>
        <w:fldChar w:fldCharType="begin"/>
      </w:r>
      <w:r>
        <w:instrText xml:space="preserve"> PAGEREF _Toc471306511 \h </w:instrText>
      </w:r>
      <w:r>
        <w:fldChar w:fldCharType="separate"/>
      </w:r>
      <w:r>
        <w:t>6</w:t>
      </w:r>
      <w:r>
        <w:fldChar w:fldCharType="end"/>
      </w:r>
    </w:p>
    <w:p w14:paraId="340E8399" w14:textId="77777777" w:rsidR="00D71E44" w:rsidRDefault="00D71E44">
      <w:pPr>
        <w:pStyle w:val="TOC1"/>
        <w:rPr>
          <w:rFonts w:eastAsiaTheme="minorEastAsia"/>
          <w:b w:val="0"/>
          <w:color w:val="auto"/>
          <w:sz w:val="24"/>
          <w:szCs w:val="24"/>
          <w:lang w:eastAsia="en-GB"/>
        </w:rPr>
      </w:pPr>
      <w:r w:rsidRPr="0062042B">
        <w:t>3.</w:t>
      </w:r>
      <w:r>
        <w:rPr>
          <w:rFonts w:eastAsiaTheme="minorEastAsia"/>
          <w:b w:val="0"/>
          <w:color w:val="auto"/>
          <w:sz w:val="24"/>
          <w:szCs w:val="24"/>
          <w:lang w:eastAsia="en-GB"/>
        </w:rPr>
        <w:tab/>
      </w:r>
      <w:r>
        <w:t>COURSE OUTLINE</w:t>
      </w:r>
      <w:r>
        <w:tab/>
      </w:r>
      <w:r>
        <w:fldChar w:fldCharType="begin"/>
      </w:r>
      <w:r>
        <w:instrText xml:space="preserve"> PAGEREF _Toc471306512 \h </w:instrText>
      </w:r>
      <w:r>
        <w:fldChar w:fldCharType="separate"/>
      </w:r>
      <w:r>
        <w:t>6</w:t>
      </w:r>
      <w:r>
        <w:fldChar w:fldCharType="end"/>
      </w:r>
    </w:p>
    <w:p w14:paraId="2BDB5967" w14:textId="77777777" w:rsidR="00D71E44" w:rsidRDefault="00D71E44">
      <w:pPr>
        <w:pStyle w:val="TOC1"/>
        <w:rPr>
          <w:rFonts w:eastAsiaTheme="minorEastAsia"/>
          <w:b w:val="0"/>
          <w:color w:val="auto"/>
          <w:sz w:val="24"/>
          <w:szCs w:val="24"/>
          <w:lang w:eastAsia="en-GB"/>
        </w:rPr>
      </w:pPr>
      <w:r w:rsidRPr="0062042B">
        <w:t>4.</w:t>
      </w:r>
      <w:r>
        <w:rPr>
          <w:rFonts w:eastAsiaTheme="minorEastAsia"/>
          <w:b w:val="0"/>
          <w:color w:val="auto"/>
          <w:sz w:val="24"/>
          <w:szCs w:val="24"/>
          <w:lang w:eastAsia="en-GB"/>
        </w:rPr>
        <w:tab/>
      </w:r>
      <w:r>
        <w:t>TEACHING MODULES</w:t>
      </w:r>
      <w:r>
        <w:tab/>
      </w:r>
      <w:r>
        <w:fldChar w:fldCharType="begin"/>
      </w:r>
      <w:r>
        <w:instrText xml:space="preserve"> PAGEREF _Toc471306513 \h </w:instrText>
      </w:r>
      <w:r>
        <w:fldChar w:fldCharType="separate"/>
      </w:r>
      <w:r>
        <w:t>6</w:t>
      </w:r>
      <w:r>
        <w:fldChar w:fldCharType="end"/>
      </w:r>
    </w:p>
    <w:p w14:paraId="19018F93" w14:textId="77777777" w:rsidR="00D71E44" w:rsidRDefault="00D71E44">
      <w:pPr>
        <w:pStyle w:val="TOC1"/>
        <w:rPr>
          <w:rFonts w:eastAsiaTheme="minorEastAsia"/>
          <w:b w:val="0"/>
          <w:color w:val="auto"/>
          <w:sz w:val="24"/>
          <w:szCs w:val="24"/>
          <w:lang w:eastAsia="en-GB"/>
        </w:rPr>
      </w:pPr>
      <w:r w:rsidRPr="0062042B">
        <w:t>5.</w:t>
      </w:r>
      <w:r>
        <w:rPr>
          <w:rFonts w:eastAsiaTheme="minorEastAsia"/>
          <w:b w:val="0"/>
          <w:color w:val="auto"/>
          <w:sz w:val="24"/>
          <w:szCs w:val="24"/>
          <w:lang w:eastAsia="en-GB"/>
        </w:rPr>
        <w:tab/>
      </w:r>
      <w:r>
        <w:t>SPECIFIC COURSE RELATED TEACHING AIDS</w:t>
      </w:r>
      <w:r>
        <w:tab/>
      </w:r>
      <w:r>
        <w:fldChar w:fldCharType="begin"/>
      </w:r>
      <w:r>
        <w:instrText xml:space="preserve"> PAGEREF _Toc471306514 \h </w:instrText>
      </w:r>
      <w:r>
        <w:fldChar w:fldCharType="separate"/>
      </w:r>
      <w:r>
        <w:t>7</w:t>
      </w:r>
      <w:r>
        <w:fldChar w:fldCharType="end"/>
      </w:r>
    </w:p>
    <w:p w14:paraId="6BEDB4FE" w14:textId="77777777" w:rsidR="00D71E44" w:rsidRDefault="00D71E44">
      <w:pPr>
        <w:pStyle w:val="TOC1"/>
        <w:rPr>
          <w:rFonts w:eastAsiaTheme="minorEastAsia"/>
          <w:b w:val="0"/>
          <w:color w:val="auto"/>
          <w:sz w:val="24"/>
          <w:szCs w:val="24"/>
          <w:lang w:eastAsia="en-GB"/>
        </w:rPr>
      </w:pPr>
      <w:r w:rsidRPr="0062042B">
        <w:t>6.</w:t>
      </w:r>
      <w:r>
        <w:rPr>
          <w:rFonts w:eastAsiaTheme="minorEastAsia"/>
          <w:b w:val="0"/>
          <w:color w:val="auto"/>
          <w:sz w:val="24"/>
          <w:szCs w:val="24"/>
          <w:lang w:eastAsia="en-GB"/>
        </w:rPr>
        <w:tab/>
      </w:r>
      <w:r>
        <w:t>ACRONYMS</w:t>
      </w:r>
      <w:r>
        <w:tab/>
      </w:r>
      <w:r>
        <w:fldChar w:fldCharType="begin"/>
      </w:r>
      <w:r>
        <w:instrText xml:space="preserve"> PAGEREF _Toc471306515 \h </w:instrText>
      </w:r>
      <w:r>
        <w:fldChar w:fldCharType="separate"/>
      </w:r>
      <w:r>
        <w:t>7</w:t>
      </w:r>
      <w:r>
        <w:fldChar w:fldCharType="end"/>
      </w:r>
    </w:p>
    <w:p w14:paraId="19457620" w14:textId="77777777" w:rsidR="00D71E44" w:rsidRDefault="00D71E44">
      <w:pPr>
        <w:pStyle w:val="TOC1"/>
        <w:rPr>
          <w:rFonts w:eastAsiaTheme="minorEastAsia"/>
          <w:b w:val="0"/>
          <w:color w:val="auto"/>
          <w:sz w:val="24"/>
          <w:szCs w:val="24"/>
          <w:lang w:eastAsia="en-GB"/>
        </w:rPr>
      </w:pPr>
      <w:r w:rsidRPr="0062042B">
        <w:t>7.</w:t>
      </w:r>
      <w:r>
        <w:rPr>
          <w:rFonts w:eastAsiaTheme="minorEastAsia"/>
          <w:b w:val="0"/>
          <w:color w:val="auto"/>
          <w:sz w:val="24"/>
          <w:szCs w:val="24"/>
          <w:lang w:eastAsia="en-GB"/>
        </w:rPr>
        <w:tab/>
      </w:r>
      <w:r w:rsidRPr="0062042B">
        <w:t>DEFINITIONS</w:t>
      </w:r>
      <w:r>
        <w:tab/>
      </w:r>
      <w:r>
        <w:fldChar w:fldCharType="begin"/>
      </w:r>
      <w:r>
        <w:instrText xml:space="preserve"> PAGEREF _Toc471306516 \h </w:instrText>
      </w:r>
      <w:r>
        <w:fldChar w:fldCharType="separate"/>
      </w:r>
      <w:r>
        <w:t>7</w:t>
      </w:r>
      <w:r>
        <w:fldChar w:fldCharType="end"/>
      </w:r>
    </w:p>
    <w:p w14:paraId="18D17B3A" w14:textId="77777777" w:rsidR="00D71E44" w:rsidRDefault="00D71E44">
      <w:pPr>
        <w:pStyle w:val="TOC1"/>
        <w:rPr>
          <w:rFonts w:eastAsiaTheme="minorEastAsia"/>
          <w:b w:val="0"/>
          <w:color w:val="auto"/>
          <w:sz w:val="24"/>
          <w:szCs w:val="24"/>
          <w:lang w:eastAsia="en-GB"/>
        </w:rPr>
      </w:pPr>
      <w:r w:rsidRPr="0062042B">
        <w:t>8.</w:t>
      </w:r>
      <w:r>
        <w:rPr>
          <w:rFonts w:eastAsiaTheme="minorEastAsia"/>
          <w:b w:val="0"/>
          <w:color w:val="auto"/>
          <w:sz w:val="24"/>
          <w:szCs w:val="24"/>
          <w:lang w:eastAsia="en-GB"/>
        </w:rPr>
        <w:tab/>
      </w:r>
      <w:r>
        <w:t>REFERENCES</w:t>
      </w:r>
      <w:r>
        <w:tab/>
      </w:r>
      <w:r>
        <w:fldChar w:fldCharType="begin"/>
      </w:r>
      <w:r>
        <w:instrText xml:space="preserve"> PAGEREF _Toc471306517 \h </w:instrText>
      </w:r>
      <w:r>
        <w:fldChar w:fldCharType="separate"/>
      </w:r>
      <w:r>
        <w:t>7</w:t>
      </w:r>
      <w:r>
        <w:fldChar w:fldCharType="end"/>
      </w:r>
    </w:p>
    <w:p w14:paraId="37710C21" w14:textId="77777777" w:rsidR="00D71E44" w:rsidRDefault="00D71E44">
      <w:pPr>
        <w:pStyle w:val="TOC1"/>
        <w:rPr>
          <w:rFonts w:eastAsiaTheme="minorEastAsia"/>
          <w:b w:val="0"/>
          <w:color w:val="auto"/>
          <w:sz w:val="24"/>
          <w:szCs w:val="24"/>
          <w:lang w:eastAsia="en-GB"/>
        </w:rPr>
      </w:pPr>
      <w:r w:rsidRPr="0062042B">
        <w:t>PART 2</w:t>
      </w:r>
      <w:r>
        <w:t xml:space="preserve"> – TEACHING MODULES</w:t>
      </w:r>
      <w:r>
        <w:tab/>
      </w:r>
      <w:r>
        <w:fldChar w:fldCharType="begin"/>
      </w:r>
      <w:r>
        <w:instrText xml:space="preserve"> PAGEREF _Toc471306518 \h </w:instrText>
      </w:r>
      <w:r>
        <w:fldChar w:fldCharType="separate"/>
      </w:r>
      <w:r>
        <w:t>8</w:t>
      </w:r>
      <w:r>
        <w:fldChar w:fldCharType="end"/>
      </w:r>
    </w:p>
    <w:p w14:paraId="06EB2057" w14:textId="77777777" w:rsidR="00D71E44" w:rsidRDefault="00D71E44">
      <w:pPr>
        <w:pStyle w:val="TOC1"/>
        <w:rPr>
          <w:rFonts w:eastAsiaTheme="minorEastAsia"/>
          <w:b w:val="0"/>
          <w:color w:val="auto"/>
          <w:sz w:val="24"/>
          <w:szCs w:val="24"/>
          <w:lang w:eastAsia="en-GB"/>
        </w:rPr>
      </w:pPr>
      <w:r w:rsidRPr="0062042B">
        <w:t>1.</w:t>
      </w:r>
      <w:r>
        <w:rPr>
          <w:rFonts w:eastAsiaTheme="minorEastAsia"/>
          <w:b w:val="0"/>
          <w:color w:val="auto"/>
          <w:sz w:val="24"/>
          <w:szCs w:val="24"/>
          <w:lang w:eastAsia="en-GB"/>
        </w:rPr>
        <w:tab/>
      </w:r>
      <w:r>
        <w:t xml:space="preserve">MODULE 1 – </w:t>
      </w:r>
      <w:r w:rsidRPr="0062042B">
        <w:t>AIDS TO NAVIGATION STRUCTURES</w:t>
      </w:r>
      <w:r>
        <w:tab/>
      </w:r>
      <w:r>
        <w:fldChar w:fldCharType="begin"/>
      </w:r>
      <w:r>
        <w:instrText xml:space="preserve"> PAGEREF _Toc471306519 \h </w:instrText>
      </w:r>
      <w:r>
        <w:fldChar w:fldCharType="separate"/>
      </w:r>
      <w:r>
        <w:t>8</w:t>
      </w:r>
      <w:r>
        <w:fldChar w:fldCharType="end"/>
      </w:r>
    </w:p>
    <w:p w14:paraId="05444EA0" w14:textId="77777777" w:rsidR="00D71E44" w:rsidRDefault="00D71E44">
      <w:pPr>
        <w:pStyle w:val="TOC2"/>
        <w:rPr>
          <w:rFonts w:eastAsiaTheme="minorEastAsia"/>
          <w:color w:val="auto"/>
          <w:sz w:val="24"/>
          <w:szCs w:val="24"/>
          <w:lang w:eastAsia="en-GB"/>
        </w:rPr>
      </w:pPr>
      <w:r w:rsidRPr="0062042B">
        <w:t>1.1.</w:t>
      </w:r>
      <w:r>
        <w:rPr>
          <w:rFonts w:eastAsiaTheme="minorEastAsia"/>
          <w:color w:val="auto"/>
          <w:sz w:val="24"/>
          <w:szCs w:val="24"/>
          <w:lang w:eastAsia="en-GB"/>
        </w:rPr>
        <w:tab/>
      </w:r>
      <w:r>
        <w:t>Scope</w:t>
      </w:r>
      <w:r>
        <w:tab/>
      </w:r>
      <w:r>
        <w:fldChar w:fldCharType="begin"/>
      </w:r>
      <w:r>
        <w:instrText xml:space="preserve"> PAGEREF _Toc471306520 \h </w:instrText>
      </w:r>
      <w:r>
        <w:fldChar w:fldCharType="separate"/>
      </w:r>
      <w:r>
        <w:t>8</w:t>
      </w:r>
      <w:r>
        <w:fldChar w:fldCharType="end"/>
      </w:r>
    </w:p>
    <w:p w14:paraId="2888F943" w14:textId="77777777" w:rsidR="00D71E44" w:rsidRDefault="00D71E44">
      <w:pPr>
        <w:pStyle w:val="TOC2"/>
        <w:rPr>
          <w:rFonts w:eastAsiaTheme="minorEastAsia"/>
          <w:color w:val="auto"/>
          <w:sz w:val="24"/>
          <w:szCs w:val="24"/>
          <w:lang w:eastAsia="en-GB"/>
        </w:rPr>
      </w:pPr>
      <w:r w:rsidRPr="0062042B">
        <w:t>1.2.</w:t>
      </w:r>
      <w:r>
        <w:rPr>
          <w:rFonts w:eastAsiaTheme="minorEastAsia"/>
          <w:color w:val="auto"/>
          <w:sz w:val="24"/>
          <w:szCs w:val="24"/>
          <w:lang w:eastAsia="en-GB"/>
        </w:rPr>
        <w:tab/>
      </w:r>
      <w:r>
        <w:t>Learning Objective</w:t>
      </w:r>
      <w:r>
        <w:tab/>
      </w:r>
      <w:r>
        <w:fldChar w:fldCharType="begin"/>
      </w:r>
      <w:r>
        <w:instrText xml:space="preserve"> PAGEREF _Toc471306521 \h </w:instrText>
      </w:r>
      <w:r>
        <w:fldChar w:fldCharType="separate"/>
      </w:r>
      <w:r>
        <w:t>8</w:t>
      </w:r>
      <w:r>
        <w:fldChar w:fldCharType="end"/>
      </w:r>
    </w:p>
    <w:p w14:paraId="29CF4E77" w14:textId="77777777" w:rsidR="00D71E44" w:rsidRDefault="00D71E44">
      <w:pPr>
        <w:pStyle w:val="TOC2"/>
        <w:rPr>
          <w:rFonts w:eastAsiaTheme="minorEastAsia"/>
          <w:color w:val="auto"/>
          <w:sz w:val="24"/>
          <w:szCs w:val="24"/>
          <w:lang w:eastAsia="en-GB"/>
        </w:rPr>
      </w:pPr>
      <w:r w:rsidRPr="0062042B">
        <w:t>1.3.</w:t>
      </w:r>
      <w:r>
        <w:rPr>
          <w:rFonts w:eastAsiaTheme="minorEastAsia"/>
          <w:color w:val="auto"/>
          <w:sz w:val="24"/>
          <w:szCs w:val="24"/>
          <w:lang w:eastAsia="en-GB"/>
        </w:rPr>
        <w:tab/>
      </w:r>
      <w:r>
        <w:t>Syllabus</w:t>
      </w:r>
      <w:r>
        <w:tab/>
      </w:r>
      <w:r>
        <w:fldChar w:fldCharType="begin"/>
      </w:r>
      <w:r>
        <w:instrText xml:space="preserve"> PAGEREF _Toc471306522 \h </w:instrText>
      </w:r>
      <w:r>
        <w:fldChar w:fldCharType="separate"/>
      </w:r>
      <w:r>
        <w:t>8</w:t>
      </w:r>
      <w:r>
        <w:fldChar w:fldCharType="end"/>
      </w:r>
    </w:p>
    <w:p w14:paraId="1101FDE1"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1.3.1.</w:t>
      </w:r>
      <w:r>
        <w:rPr>
          <w:rFonts w:eastAsiaTheme="minorEastAsia"/>
          <w:noProof/>
          <w:sz w:val="24"/>
          <w:szCs w:val="24"/>
          <w:lang w:eastAsia="en-GB"/>
        </w:rPr>
        <w:tab/>
      </w:r>
      <w:r>
        <w:rPr>
          <w:noProof/>
        </w:rPr>
        <w:t>Lesson 1 – AtoN Structures</w:t>
      </w:r>
      <w:r>
        <w:rPr>
          <w:noProof/>
        </w:rPr>
        <w:tab/>
      </w:r>
      <w:r>
        <w:rPr>
          <w:noProof/>
        </w:rPr>
        <w:fldChar w:fldCharType="begin"/>
      </w:r>
      <w:r>
        <w:rPr>
          <w:noProof/>
        </w:rPr>
        <w:instrText xml:space="preserve"> PAGEREF _Toc471306523 \h </w:instrText>
      </w:r>
      <w:r>
        <w:rPr>
          <w:noProof/>
        </w:rPr>
      </w:r>
      <w:r>
        <w:rPr>
          <w:noProof/>
        </w:rPr>
        <w:fldChar w:fldCharType="separate"/>
      </w:r>
      <w:r>
        <w:rPr>
          <w:noProof/>
        </w:rPr>
        <w:t>8</w:t>
      </w:r>
      <w:r>
        <w:rPr>
          <w:noProof/>
        </w:rPr>
        <w:fldChar w:fldCharType="end"/>
      </w:r>
    </w:p>
    <w:p w14:paraId="147561A1"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1.3.2.</w:t>
      </w:r>
      <w:r>
        <w:rPr>
          <w:rFonts w:eastAsiaTheme="minorEastAsia"/>
          <w:noProof/>
          <w:sz w:val="24"/>
          <w:szCs w:val="24"/>
          <w:lang w:eastAsia="en-GB"/>
        </w:rPr>
        <w:tab/>
      </w:r>
      <w:r>
        <w:rPr>
          <w:noProof/>
        </w:rPr>
        <w:t>Lesson 2 – Structure Components</w:t>
      </w:r>
      <w:r>
        <w:rPr>
          <w:noProof/>
        </w:rPr>
        <w:tab/>
      </w:r>
      <w:r>
        <w:rPr>
          <w:noProof/>
        </w:rPr>
        <w:fldChar w:fldCharType="begin"/>
      </w:r>
      <w:r>
        <w:rPr>
          <w:noProof/>
        </w:rPr>
        <w:instrText xml:space="preserve"> PAGEREF _Toc471306524 \h </w:instrText>
      </w:r>
      <w:r>
        <w:rPr>
          <w:noProof/>
        </w:rPr>
      </w:r>
      <w:r>
        <w:rPr>
          <w:noProof/>
        </w:rPr>
        <w:fldChar w:fldCharType="separate"/>
      </w:r>
      <w:r>
        <w:rPr>
          <w:noProof/>
        </w:rPr>
        <w:t>8</w:t>
      </w:r>
      <w:r>
        <w:rPr>
          <w:noProof/>
        </w:rPr>
        <w:fldChar w:fldCharType="end"/>
      </w:r>
    </w:p>
    <w:p w14:paraId="762F1C80" w14:textId="77777777" w:rsidR="00D71E44" w:rsidRDefault="00D71E44">
      <w:pPr>
        <w:pStyle w:val="TOC1"/>
        <w:rPr>
          <w:rFonts w:eastAsiaTheme="minorEastAsia"/>
          <w:b w:val="0"/>
          <w:color w:val="auto"/>
          <w:sz w:val="24"/>
          <w:szCs w:val="24"/>
          <w:lang w:eastAsia="en-GB"/>
        </w:rPr>
      </w:pPr>
      <w:r w:rsidRPr="0062042B">
        <w:t>2.</w:t>
      </w:r>
      <w:r>
        <w:rPr>
          <w:rFonts w:eastAsiaTheme="minorEastAsia"/>
          <w:b w:val="0"/>
          <w:color w:val="auto"/>
          <w:sz w:val="24"/>
          <w:szCs w:val="24"/>
          <w:lang w:eastAsia="en-GB"/>
        </w:rPr>
        <w:tab/>
      </w:r>
      <w:r>
        <w:t xml:space="preserve">MODULE 2 – </w:t>
      </w:r>
      <w:r w:rsidRPr="0062042B">
        <w:t>AN INTRODUCTION TO MATERIALS</w:t>
      </w:r>
      <w:r>
        <w:tab/>
      </w:r>
      <w:r>
        <w:fldChar w:fldCharType="begin"/>
      </w:r>
      <w:r>
        <w:instrText xml:space="preserve"> PAGEREF _Toc471306525 \h </w:instrText>
      </w:r>
      <w:r>
        <w:fldChar w:fldCharType="separate"/>
      </w:r>
      <w:r>
        <w:t>8</w:t>
      </w:r>
      <w:r>
        <w:fldChar w:fldCharType="end"/>
      </w:r>
    </w:p>
    <w:p w14:paraId="0865517D" w14:textId="77777777" w:rsidR="00D71E44" w:rsidRDefault="00D71E44">
      <w:pPr>
        <w:pStyle w:val="TOC2"/>
        <w:rPr>
          <w:rFonts w:eastAsiaTheme="minorEastAsia"/>
          <w:color w:val="auto"/>
          <w:sz w:val="24"/>
          <w:szCs w:val="24"/>
          <w:lang w:eastAsia="en-GB"/>
        </w:rPr>
      </w:pPr>
      <w:r w:rsidRPr="0062042B">
        <w:t>2.1.</w:t>
      </w:r>
      <w:r>
        <w:rPr>
          <w:rFonts w:eastAsiaTheme="minorEastAsia"/>
          <w:color w:val="auto"/>
          <w:sz w:val="24"/>
          <w:szCs w:val="24"/>
          <w:lang w:eastAsia="en-GB"/>
        </w:rPr>
        <w:tab/>
      </w:r>
      <w:r>
        <w:t>Scope</w:t>
      </w:r>
      <w:r>
        <w:tab/>
      </w:r>
      <w:r>
        <w:fldChar w:fldCharType="begin"/>
      </w:r>
      <w:r>
        <w:instrText xml:space="preserve"> PAGEREF _Toc471306526 \h </w:instrText>
      </w:r>
      <w:r>
        <w:fldChar w:fldCharType="separate"/>
      </w:r>
      <w:r>
        <w:t>8</w:t>
      </w:r>
      <w:r>
        <w:fldChar w:fldCharType="end"/>
      </w:r>
    </w:p>
    <w:p w14:paraId="31F3ECF9" w14:textId="77777777" w:rsidR="00D71E44" w:rsidRDefault="00D71E44">
      <w:pPr>
        <w:pStyle w:val="TOC2"/>
        <w:rPr>
          <w:rFonts w:eastAsiaTheme="minorEastAsia"/>
          <w:color w:val="auto"/>
          <w:sz w:val="24"/>
          <w:szCs w:val="24"/>
          <w:lang w:eastAsia="en-GB"/>
        </w:rPr>
      </w:pPr>
      <w:r w:rsidRPr="0062042B">
        <w:t>2.2.</w:t>
      </w:r>
      <w:r>
        <w:rPr>
          <w:rFonts w:eastAsiaTheme="minorEastAsia"/>
          <w:color w:val="auto"/>
          <w:sz w:val="24"/>
          <w:szCs w:val="24"/>
          <w:lang w:eastAsia="en-GB"/>
        </w:rPr>
        <w:tab/>
      </w:r>
      <w:r>
        <w:t>Learning Objective</w:t>
      </w:r>
      <w:r>
        <w:tab/>
      </w:r>
      <w:r>
        <w:fldChar w:fldCharType="begin"/>
      </w:r>
      <w:r>
        <w:instrText xml:space="preserve"> PAGEREF _Toc471306527 \h </w:instrText>
      </w:r>
      <w:r>
        <w:fldChar w:fldCharType="separate"/>
      </w:r>
      <w:r>
        <w:t>8</w:t>
      </w:r>
      <w:r>
        <w:fldChar w:fldCharType="end"/>
      </w:r>
    </w:p>
    <w:p w14:paraId="75D6C7A6" w14:textId="77777777" w:rsidR="00D71E44" w:rsidRDefault="00D71E44">
      <w:pPr>
        <w:pStyle w:val="TOC2"/>
        <w:rPr>
          <w:rFonts w:eastAsiaTheme="minorEastAsia"/>
          <w:color w:val="auto"/>
          <w:sz w:val="24"/>
          <w:szCs w:val="24"/>
          <w:lang w:eastAsia="en-GB"/>
        </w:rPr>
      </w:pPr>
      <w:r w:rsidRPr="0062042B">
        <w:t>2.3.</w:t>
      </w:r>
      <w:r>
        <w:rPr>
          <w:rFonts w:eastAsiaTheme="minorEastAsia"/>
          <w:color w:val="auto"/>
          <w:sz w:val="24"/>
          <w:szCs w:val="24"/>
          <w:lang w:eastAsia="en-GB"/>
        </w:rPr>
        <w:tab/>
      </w:r>
      <w:r>
        <w:t>Syllabus</w:t>
      </w:r>
      <w:r>
        <w:tab/>
      </w:r>
      <w:r>
        <w:fldChar w:fldCharType="begin"/>
      </w:r>
      <w:r>
        <w:instrText xml:space="preserve"> PAGEREF _Toc471306528 \h </w:instrText>
      </w:r>
      <w:r>
        <w:fldChar w:fldCharType="separate"/>
      </w:r>
      <w:r>
        <w:t>8</w:t>
      </w:r>
      <w:r>
        <w:fldChar w:fldCharType="end"/>
      </w:r>
    </w:p>
    <w:p w14:paraId="4BB6182D"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2.3.1.</w:t>
      </w:r>
      <w:r>
        <w:rPr>
          <w:rFonts w:eastAsiaTheme="minorEastAsia"/>
          <w:noProof/>
          <w:sz w:val="24"/>
          <w:szCs w:val="24"/>
          <w:lang w:eastAsia="en-GB"/>
        </w:rPr>
        <w:tab/>
      </w:r>
      <w:r>
        <w:rPr>
          <w:noProof/>
        </w:rPr>
        <w:t>Lesson 1 – Timber</w:t>
      </w:r>
      <w:r>
        <w:rPr>
          <w:noProof/>
        </w:rPr>
        <w:tab/>
      </w:r>
      <w:r>
        <w:rPr>
          <w:noProof/>
        </w:rPr>
        <w:fldChar w:fldCharType="begin"/>
      </w:r>
      <w:r>
        <w:rPr>
          <w:noProof/>
        </w:rPr>
        <w:instrText xml:space="preserve"> PAGEREF _Toc471306529 \h </w:instrText>
      </w:r>
      <w:r>
        <w:rPr>
          <w:noProof/>
        </w:rPr>
      </w:r>
      <w:r>
        <w:rPr>
          <w:noProof/>
        </w:rPr>
        <w:fldChar w:fldCharType="separate"/>
      </w:r>
      <w:r>
        <w:rPr>
          <w:noProof/>
        </w:rPr>
        <w:t>8</w:t>
      </w:r>
      <w:r>
        <w:rPr>
          <w:noProof/>
        </w:rPr>
        <w:fldChar w:fldCharType="end"/>
      </w:r>
    </w:p>
    <w:p w14:paraId="23CA4D57"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2.3.2.</w:t>
      </w:r>
      <w:r>
        <w:rPr>
          <w:rFonts w:eastAsiaTheme="minorEastAsia"/>
          <w:noProof/>
          <w:sz w:val="24"/>
          <w:szCs w:val="24"/>
          <w:lang w:eastAsia="en-GB"/>
        </w:rPr>
        <w:tab/>
      </w:r>
      <w:r>
        <w:rPr>
          <w:noProof/>
        </w:rPr>
        <w:t>Lesson 2 - Masonry and Concrete</w:t>
      </w:r>
      <w:r>
        <w:rPr>
          <w:noProof/>
        </w:rPr>
        <w:tab/>
      </w:r>
      <w:r>
        <w:rPr>
          <w:noProof/>
        </w:rPr>
        <w:fldChar w:fldCharType="begin"/>
      </w:r>
      <w:r>
        <w:rPr>
          <w:noProof/>
        </w:rPr>
        <w:instrText xml:space="preserve"> PAGEREF _Toc471306530 \h </w:instrText>
      </w:r>
      <w:r>
        <w:rPr>
          <w:noProof/>
        </w:rPr>
      </w:r>
      <w:r>
        <w:rPr>
          <w:noProof/>
        </w:rPr>
        <w:fldChar w:fldCharType="separate"/>
      </w:r>
      <w:r>
        <w:rPr>
          <w:noProof/>
        </w:rPr>
        <w:t>8</w:t>
      </w:r>
      <w:r>
        <w:rPr>
          <w:noProof/>
        </w:rPr>
        <w:fldChar w:fldCharType="end"/>
      </w:r>
    </w:p>
    <w:p w14:paraId="2305D807"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2.3.3.</w:t>
      </w:r>
      <w:r>
        <w:rPr>
          <w:rFonts w:eastAsiaTheme="minorEastAsia"/>
          <w:noProof/>
          <w:sz w:val="24"/>
          <w:szCs w:val="24"/>
          <w:lang w:eastAsia="en-GB"/>
        </w:rPr>
        <w:tab/>
      </w:r>
      <w:r>
        <w:rPr>
          <w:noProof/>
        </w:rPr>
        <w:t>Lesson 3 – Ferrous and non-ferrous metals</w:t>
      </w:r>
      <w:r>
        <w:rPr>
          <w:noProof/>
        </w:rPr>
        <w:tab/>
      </w:r>
      <w:r>
        <w:rPr>
          <w:noProof/>
        </w:rPr>
        <w:fldChar w:fldCharType="begin"/>
      </w:r>
      <w:r>
        <w:rPr>
          <w:noProof/>
        </w:rPr>
        <w:instrText xml:space="preserve"> PAGEREF _Toc471306531 \h </w:instrText>
      </w:r>
      <w:r>
        <w:rPr>
          <w:noProof/>
        </w:rPr>
      </w:r>
      <w:r>
        <w:rPr>
          <w:noProof/>
        </w:rPr>
        <w:fldChar w:fldCharType="separate"/>
      </w:r>
      <w:r>
        <w:rPr>
          <w:noProof/>
        </w:rPr>
        <w:t>9</w:t>
      </w:r>
      <w:r>
        <w:rPr>
          <w:noProof/>
        </w:rPr>
        <w:fldChar w:fldCharType="end"/>
      </w:r>
    </w:p>
    <w:p w14:paraId="323D3AB8"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2.3.4.</w:t>
      </w:r>
      <w:r>
        <w:rPr>
          <w:rFonts w:eastAsiaTheme="minorEastAsia"/>
          <w:noProof/>
          <w:sz w:val="24"/>
          <w:szCs w:val="24"/>
          <w:lang w:eastAsia="en-GB"/>
        </w:rPr>
        <w:tab/>
      </w:r>
      <w:r>
        <w:rPr>
          <w:noProof/>
        </w:rPr>
        <w:t>Lesson 4 - GRP, plastic and rubber</w:t>
      </w:r>
      <w:r>
        <w:rPr>
          <w:noProof/>
        </w:rPr>
        <w:tab/>
      </w:r>
      <w:r>
        <w:rPr>
          <w:noProof/>
        </w:rPr>
        <w:fldChar w:fldCharType="begin"/>
      </w:r>
      <w:r>
        <w:rPr>
          <w:noProof/>
        </w:rPr>
        <w:instrText xml:space="preserve"> PAGEREF _Toc471306532 \h </w:instrText>
      </w:r>
      <w:r>
        <w:rPr>
          <w:noProof/>
        </w:rPr>
      </w:r>
      <w:r>
        <w:rPr>
          <w:noProof/>
        </w:rPr>
        <w:fldChar w:fldCharType="separate"/>
      </w:r>
      <w:r>
        <w:rPr>
          <w:noProof/>
        </w:rPr>
        <w:t>9</w:t>
      </w:r>
      <w:r>
        <w:rPr>
          <w:noProof/>
        </w:rPr>
        <w:fldChar w:fldCharType="end"/>
      </w:r>
    </w:p>
    <w:p w14:paraId="720264D4" w14:textId="77777777" w:rsidR="00D71E44" w:rsidRDefault="00D71E44">
      <w:pPr>
        <w:pStyle w:val="TOC1"/>
        <w:rPr>
          <w:rFonts w:eastAsiaTheme="minorEastAsia"/>
          <w:b w:val="0"/>
          <w:color w:val="auto"/>
          <w:sz w:val="24"/>
          <w:szCs w:val="24"/>
          <w:lang w:eastAsia="en-GB"/>
        </w:rPr>
      </w:pPr>
      <w:r w:rsidRPr="0062042B">
        <w:t>3.</w:t>
      </w:r>
      <w:r>
        <w:rPr>
          <w:rFonts w:eastAsiaTheme="minorEastAsia"/>
          <w:b w:val="0"/>
          <w:color w:val="auto"/>
          <w:sz w:val="24"/>
          <w:szCs w:val="24"/>
          <w:lang w:eastAsia="en-GB"/>
        </w:rPr>
        <w:tab/>
      </w:r>
      <w:r>
        <w:t>MODULE 3 – Corrosion of Structures</w:t>
      </w:r>
      <w:r>
        <w:tab/>
      </w:r>
      <w:r>
        <w:fldChar w:fldCharType="begin"/>
      </w:r>
      <w:r>
        <w:instrText xml:space="preserve"> PAGEREF _Toc471306533 \h </w:instrText>
      </w:r>
      <w:r>
        <w:fldChar w:fldCharType="separate"/>
      </w:r>
      <w:r>
        <w:t>9</w:t>
      </w:r>
      <w:r>
        <w:fldChar w:fldCharType="end"/>
      </w:r>
    </w:p>
    <w:p w14:paraId="60E31DDD" w14:textId="77777777" w:rsidR="00D71E44" w:rsidRDefault="00D71E44">
      <w:pPr>
        <w:pStyle w:val="TOC2"/>
        <w:rPr>
          <w:rFonts w:eastAsiaTheme="minorEastAsia"/>
          <w:color w:val="auto"/>
          <w:sz w:val="24"/>
          <w:szCs w:val="24"/>
          <w:lang w:eastAsia="en-GB"/>
        </w:rPr>
      </w:pPr>
      <w:r w:rsidRPr="0062042B">
        <w:t>3.1.</w:t>
      </w:r>
      <w:r>
        <w:rPr>
          <w:rFonts w:eastAsiaTheme="minorEastAsia"/>
          <w:color w:val="auto"/>
          <w:sz w:val="24"/>
          <w:szCs w:val="24"/>
          <w:lang w:eastAsia="en-GB"/>
        </w:rPr>
        <w:tab/>
      </w:r>
      <w:r>
        <w:t>Scope</w:t>
      </w:r>
      <w:r>
        <w:tab/>
      </w:r>
      <w:r>
        <w:fldChar w:fldCharType="begin"/>
      </w:r>
      <w:r>
        <w:instrText xml:space="preserve"> PAGEREF _Toc471306534 \h </w:instrText>
      </w:r>
      <w:r>
        <w:fldChar w:fldCharType="separate"/>
      </w:r>
      <w:r>
        <w:t>9</w:t>
      </w:r>
      <w:r>
        <w:fldChar w:fldCharType="end"/>
      </w:r>
    </w:p>
    <w:p w14:paraId="03FD8314" w14:textId="77777777" w:rsidR="00D71E44" w:rsidRDefault="00D71E44">
      <w:pPr>
        <w:pStyle w:val="TOC2"/>
        <w:rPr>
          <w:rFonts w:eastAsiaTheme="minorEastAsia"/>
          <w:color w:val="auto"/>
          <w:sz w:val="24"/>
          <w:szCs w:val="24"/>
          <w:lang w:eastAsia="en-GB"/>
        </w:rPr>
      </w:pPr>
      <w:r w:rsidRPr="0062042B">
        <w:t>3.2.</w:t>
      </w:r>
      <w:r>
        <w:rPr>
          <w:rFonts w:eastAsiaTheme="minorEastAsia"/>
          <w:color w:val="auto"/>
          <w:sz w:val="24"/>
          <w:szCs w:val="24"/>
          <w:lang w:eastAsia="en-GB"/>
        </w:rPr>
        <w:tab/>
      </w:r>
      <w:r>
        <w:t>Learning Objective</w:t>
      </w:r>
      <w:r>
        <w:tab/>
      </w:r>
      <w:r>
        <w:fldChar w:fldCharType="begin"/>
      </w:r>
      <w:r>
        <w:instrText xml:space="preserve"> PAGEREF _Toc471306535 \h </w:instrText>
      </w:r>
      <w:r>
        <w:fldChar w:fldCharType="separate"/>
      </w:r>
      <w:r>
        <w:t>9</w:t>
      </w:r>
      <w:r>
        <w:fldChar w:fldCharType="end"/>
      </w:r>
    </w:p>
    <w:p w14:paraId="2F9A36F0" w14:textId="77777777" w:rsidR="00D71E44" w:rsidRDefault="00D71E44">
      <w:pPr>
        <w:pStyle w:val="TOC2"/>
        <w:rPr>
          <w:rFonts w:eastAsiaTheme="minorEastAsia"/>
          <w:color w:val="auto"/>
          <w:sz w:val="24"/>
          <w:szCs w:val="24"/>
          <w:lang w:eastAsia="en-GB"/>
        </w:rPr>
      </w:pPr>
      <w:r w:rsidRPr="0062042B">
        <w:t>3.3.</w:t>
      </w:r>
      <w:r>
        <w:rPr>
          <w:rFonts w:eastAsiaTheme="minorEastAsia"/>
          <w:color w:val="auto"/>
          <w:sz w:val="24"/>
          <w:szCs w:val="24"/>
          <w:lang w:eastAsia="en-GB"/>
        </w:rPr>
        <w:tab/>
      </w:r>
      <w:r>
        <w:t>Syllabus</w:t>
      </w:r>
      <w:r>
        <w:tab/>
      </w:r>
      <w:r>
        <w:fldChar w:fldCharType="begin"/>
      </w:r>
      <w:r>
        <w:instrText xml:space="preserve"> PAGEREF _Toc471306536 \h </w:instrText>
      </w:r>
      <w:r>
        <w:fldChar w:fldCharType="separate"/>
      </w:r>
      <w:r>
        <w:t>9</w:t>
      </w:r>
      <w:r>
        <w:fldChar w:fldCharType="end"/>
      </w:r>
    </w:p>
    <w:p w14:paraId="4A3A5028"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3.3.1.</w:t>
      </w:r>
      <w:r>
        <w:rPr>
          <w:rFonts w:eastAsiaTheme="minorEastAsia"/>
          <w:noProof/>
          <w:sz w:val="24"/>
          <w:szCs w:val="24"/>
          <w:lang w:eastAsia="en-GB"/>
        </w:rPr>
        <w:tab/>
      </w:r>
      <w:r>
        <w:rPr>
          <w:noProof/>
        </w:rPr>
        <w:t>Lesson 1 – Rot, decay and corrosion of timber and metal fasteners</w:t>
      </w:r>
      <w:r>
        <w:rPr>
          <w:noProof/>
        </w:rPr>
        <w:tab/>
      </w:r>
      <w:r>
        <w:rPr>
          <w:noProof/>
        </w:rPr>
        <w:fldChar w:fldCharType="begin"/>
      </w:r>
      <w:r>
        <w:rPr>
          <w:noProof/>
        </w:rPr>
        <w:instrText xml:space="preserve"> PAGEREF _Toc471306537 \h </w:instrText>
      </w:r>
      <w:r>
        <w:rPr>
          <w:noProof/>
        </w:rPr>
      </w:r>
      <w:r>
        <w:rPr>
          <w:noProof/>
        </w:rPr>
        <w:fldChar w:fldCharType="separate"/>
      </w:r>
      <w:r>
        <w:rPr>
          <w:noProof/>
        </w:rPr>
        <w:t>9</w:t>
      </w:r>
      <w:r>
        <w:rPr>
          <w:noProof/>
        </w:rPr>
        <w:fldChar w:fldCharType="end"/>
      </w:r>
    </w:p>
    <w:p w14:paraId="3A21E67F"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3.3.2.</w:t>
      </w:r>
      <w:r>
        <w:rPr>
          <w:rFonts w:eastAsiaTheme="minorEastAsia"/>
          <w:noProof/>
          <w:sz w:val="24"/>
          <w:szCs w:val="24"/>
          <w:lang w:eastAsia="en-GB"/>
        </w:rPr>
        <w:tab/>
      </w:r>
      <w:r>
        <w:rPr>
          <w:noProof/>
        </w:rPr>
        <w:t>Lesson 2 - Corrosion of metal structures (Part 1)</w:t>
      </w:r>
      <w:r>
        <w:rPr>
          <w:noProof/>
        </w:rPr>
        <w:tab/>
      </w:r>
      <w:r>
        <w:rPr>
          <w:noProof/>
        </w:rPr>
        <w:fldChar w:fldCharType="begin"/>
      </w:r>
      <w:r>
        <w:rPr>
          <w:noProof/>
        </w:rPr>
        <w:instrText xml:space="preserve"> PAGEREF _Toc471306538 \h </w:instrText>
      </w:r>
      <w:r>
        <w:rPr>
          <w:noProof/>
        </w:rPr>
      </w:r>
      <w:r>
        <w:rPr>
          <w:noProof/>
        </w:rPr>
        <w:fldChar w:fldCharType="separate"/>
      </w:r>
      <w:r>
        <w:rPr>
          <w:noProof/>
        </w:rPr>
        <w:t>9</w:t>
      </w:r>
      <w:r>
        <w:rPr>
          <w:noProof/>
        </w:rPr>
        <w:fldChar w:fldCharType="end"/>
      </w:r>
    </w:p>
    <w:p w14:paraId="4194796B"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3.3.3.</w:t>
      </w:r>
      <w:r>
        <w:rPr>
          <w:rFonts w:eastAsiaTheme="minorEastAsia"/>
          <w:noProof/>
          <w:sz w:val="24"/>
          <w:szCs w:val="24"/>
          <w:lang w:eastAsia="en-GB"/>
        </w:rPr>
        <w:tab/>
      </w:r>
      <w:r>
        <w:rPr>
          <w:noProof/>
        </w:rPr>
        <w:t>Lesson 3 – Corrosion of metals (Part 2)</w:t>
      </w:r>
      <w:r>
        <w:rPr>
          <w:noProof/>
        </w:rPr>
        <w:tab/>
      </w:r>
      <w:r>
        <w:rPr>
          <w:noProof/>
        </w:rPr>
        <w:fldChar w:fldCharType="begin"/>
      </w:r>
      <w:r>
        <w:rPr>
          <w:noProof/>
        </w:rPr>
        <w:instrText xml:space="preserve"> PAGEREF _Toc471306539 \h </w:instrText>
      </w:r>
      <w:r>
        <w:rPr>
          <w:noProof/>
        </w:rPr>
      </w:r>
      <w:r>
        <w:rPr>
          <w:noProof/>
        </w:rPr>
        <w:fldChar w:fldCharType="separate"/>
      </w:r>
      <w:r>
        <w:rPr>
          <w:noProof/>
        </w:rPr>
        <w:t>9</w:t>
      </w:r>
      <w:r>
        <w:rPr>
          <w:noProof/>
        </w:rPr>
        <w:fldChar w:fldCharType="end"/>
      </w:r>
    </w:p>
    <w:p w14:paraId="7802CB32" w14:textId="77777777" w:rsidR="00D71E44" w:rsidRDefault="00D71E44">
      <w:pPr>
        <w:pStyle w:val="TOC1"/>
        <w:rPr>
          <w:rFonts w:eastAsiaTheme="minorEastAsia"/>
          <w:b w:val="0"/>
          <w:color w:val="auto"/>
          <w:sz w:val="24"/>
          <w:szCs w:val="24"/>
          <w:lang w:eastAsia="en-GB"/>
        </w:rPr>
      </w:pPr>
      <w:r w:rsidRPr="0062042B">
        <w:t>4.</w:t>
      </w:r>
      <w:r>
        <w:rPr>
          <w:rFonts w:eastAsiaTheme="minorEastAsia"/>
          <w:b w:val="0"/>
          <w:color w:val="auto"/>
          <w:sz w:val="24"/>
          <w:szCs w:val="24"/>
          <w:lang w:eastAsia="en-GB"/>
        </w:rPr>
        <w:tab/>
      </w:r>
      <w:r>
        <w:t xml:space="preserve">MODULE 4 – </w:t>
      </w:r>
      <w:r w:rsidRPr="0062042B">
        <w:t>CATHODIC PROTECTION</w:t>
      </w:r>
      <w:r>
        <w:tab/>
      </w:r>
      <w:r>
        <w:fldChar w:fldCharType="begin"/>
      </w:r>
      <w:r>
        <w:instrText xml:space="preserve"> PAGEREF _Toc471306540 \h </w:instrText>
      </w:r>
      <w:r>
        <w:fldChar w:fldCharType="separate"/>
      </w:r>
      <w:r>
        <w:t>10</w:t>
      </w:r>
      <w:r>
        <w:fldChar w:fldCharType="end"/>
      </w:r>
    </w:p>
    <w:p w14:paraId="1E3A2864" w14:textId="77777777" w:rsidR="00D71E44" w:rsidRDefault="00D71E44">
      <w:pPr>
        <w:pStyle w:val="TOC2"/>
        <w:rPr>
          <w:rFonts w:eastAsiaTheme="minorEastAsia"/>
          <w:color w:val="auto"/>
          <w:sz w:val="24"/>
          <w:szCs w:val="24"/>
          <w:lang w:eastAsia="en-GB"/>
        </w:rPr>
      </w:pPr>
      <w:r w:rsidRPr="0062042B">
        <w:t>4.1.</w:t>
      </w:r>
      <w:r>
        <w:rPr>
          <w:rFonts w:eastAsiaTheme="minorEastAsia"/>
          <w:color w:val="auto"/>
          <w:sz w:val="24"/>
          <w:szCs w:val="24"/>
          <w:lang w:eastAsia="en-GB"/>
        </w:rPr>
        <w:tab/>
      </w:r>
      <w:r>
        <w:t>Scope</w:t>
      </w:r>
      <w:r>
        <w:tab/>
      </w:r>
      <w:r>
        <w:fldChar w:fldCharType="begin"/>
      </w:r>
      <w:r>
        <w:instrText xml:space="preserve"> PAGEREF _Toc471306541 \h </w:instrText>
      </w:r>
      <w:r>
        <w:fldChar w:fldCharType="separate"/>
      </w:r>
      <w:r>
        <w:t>10</w:t>
      </w:r>
      <w:r>
        <w:fldChar w:fldCharType="end"/>
      </w:r>
    </w:p>
    <w:p w14:paraId="382C351B" w14:textId="77777777" w:rsidR="00D71E44" w:rsidRDefault="00D71E44">
      <w:pPr>
        <w:pStyle w:val="TOC2"/>
        <w:rPr>
          <w:rFonts w:eastAsiaTheme="minorEastAsia"/>
          <w:color w:val="auto"/>
          <w:sz w:val="24"/>
          <w:szCs w:val="24"/>
          <w:lang w:eastAsia="en-GB"/>
        </w:rPr>
      </w:pPr>
      <w:r w:rsidRPr="0062042B">
        <w:t>4.2.</w:t>
      </w:r>
      <w:r>
        <w:rPr>
          <w:rFonts w:eastAsiaTheme="minorEastAsia"/>
          <w:color w:val="auto"/>
          <w:sz w:val="24"/>
          <w:szCs w:val="24"/>
          <w:lang w:eastAsia="en-GB"/>
        </w:rPr>
        <w:tab/>
      </w:r>
      <w:r>
        <w:t>Learning Objective</w:t>
      </w:r>
      <w:r>
        <w:tab/>
      </w:r>
      <w:r>
        <w:fldChar w:fldCharType="begin"/>
      </w:r>
      <w:r>
        <w:instrText xml:space="preserve"> PAGEREF _Toc471306542 \h </w:instrText>
      </w:r>
      <w:r>
        <w:fldChar w:fldCharType="separate"/>
      </w:r>
      <w:r>
        <w:t>10</w:t>
      </w:r>
      <w:r>
        <w:fldChar w:fldCharType="end"/>
      </w:r>
    </w:p>
    <w:p w14:paraId="12FE302B" w14:textId="77777777" w:rsidR="00D71E44" w:rsidRDefault="00D71E44">
      <w:pPr>
        <w:pStyle w:val="TOC2"/>
        <w:rPr>
          <w:rFonts w:eastAsiaTheme="minorEastAsia"/>
          <w:color w:val="auto"/>
          <w:sz w:val="24"/>
          <w:szCs w:val="24"/>
          <w:lang w:eastAsia="en-GB"/>
        </w:rPr>
      </w:pPr>
      <w:r w:rsidRPr="0062042B">
        <w:t>4.3.</w:t>
      </w:r>
      <w:r>
        <w:rPr>
          <w:rFonts w:eastAsiaTheme="minorEastAsia"/>
          <w:color w:val="auto"/>
          <w:sz w:val="24"/>
          <w:szCs w:val="24"/>
          <w:lang w:eastAsia="en-GB"/>
        </w:rPr>
        <w:tab/>
      </w:r>
      <w:r>
        <w:t>Syllabus</w:t>
      </w:r>
      <w:r>
        <w:tab/>
      </w:r>
      <w:r>
        <w:fldChar w:fldCharType="begin"/>
      </w:r>
      <w:r>
        <w:instrText xml:space="preserve"> PAGEREF _Toc471306543 \h </w:instrText>
      </w:r>
      <w:r>
        <w:fldChar w:fldCharType="separate"/>
      </w:r>
      <w:r>
        <w:t>10</w:t>
      </w:r>
      <w:r>
        <w:fldChar w:fldCharType="end"/>
      </w:r>
    </w:p>
    <w:p w14:paraId="3C8A8F8D"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4.3.1.</w:t>
      </w:r>
      <w:r>
        <w:rPr>
          <w:rFonts w:eastAsiaTheme="minorEastAsia"/>
          <w:noProof/>
          <w:sz w:val="24"/>
          <w:szCs w:val="24"/>
          <w:lang w:eastAsia="en-GB"/>
        </w:rPr>
        <w:tab/>
      </w:r>
      <w:r>
        <w:rPr>
          <w:noProof/>
        </w:rPr>
        <w:t>Lesson 1 – Sacrificial anodes</w:t>
      </w:r>
      <w:r>
        <w:rPr>
          <w:noProof/>
        </w:rPr>
        <w:tab/>
      </w:r>
      <w:r>
        <w:rPr>
          <w:noProof/>
        </w:rPr>
        <w:fldChar w:fldCharType="begin"/>
      </w:r>
      <w:r>
        <w:rPr>
          <w:noProof/>
        </w:rPr>
        <w:instrText xml:space="preserve"> PAGEREF _Toc471306544 \h </w:instrText>
      </w:r>
      <w:r>
        <w:rPr>
          <w:noProof/>
        </w:rPr>
      </w:r>
      <w:r>
        <w:rPr>
          <w:noProof/>
        </w:rPr>
        <w:fldChar w:fldCharType="separate"/>
      </w:r>
      <w:r>
        <w:rPr>
          <w:noProof/>
        </w:rPr>
        <w:t>10</w:t>
      </w:r>
      <w:r>
        <w:rPr>
          <w:noProof/>
        </w:rPr>
        <w:fldChar w:fldCharType="end"/>
      </w:r>
    </w:p>
    <w:p w14:paraId="2AB1FB53"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4.3.2.</w:t>
      </w:r>
      <w:r>
        <w:rPr>
          <w:rFonts w:eastAsiaTheme="minorEastAsia"/>
          <w:noProof/>
          <w:sz w:val="24"/>
          <w:szCs w:val="24"/>
          <w:lang w:eastAsia="en-GB"/>
        </w:rPr>
        <w:tab/>
      </w:r>
      <w:r>
        <w:rPr>
          <w:noProof/>
        </w:rPr>
        <w:t>Lesson 2 - Fitting cathodic protection</w:t>
      </w:r>
      <w:r>
        <w:rPr>
          <w:noProof/>
        </w:rPr>
        <w:tab/>
      </w:r>
      <w:r>
        <w:rPr>
          <w:noProof/>
        </w:rPr>
        <w:fldChar w:fldCharType="begin"/>
      </w:r>
      <w:r>
        <w:rPr>
          <w:noProof/>
        </w:rPr>
        <w:instrText xml:space="preserve"> PAGEREF _Toc471306545 \h </w:instrText>
      </w:r>
      <w:r>
        <w:rPr>
          <w:noProof/>
        </w:rPr>
      </w:r>
      <w:r>
        <w:rPr>
          <w:noProof/>
        </w:rPr>
        <w:fldChar w:fldCharType="separate"/>
      </w:r>
      <w:r>
        <w:rPr>
          <w:noProof/>
        </w:rPr>
        <w:t>10</w:t>
      </w:r>
      <w:r>
        <w:rPr>
          <w:noProof/>
        </w:rPr>
        <w:fldChar w:fldCharType="end"/>
      </w:r>
    </w:p>
    <w:p w14:paraId="09037699"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4.3.3.</w:t>
      </w:r>
      <w:r>
        <w:rPr>
          <w:rFonts w:eastAsiaTheme="minorEastAsia"/>
          <w:noProof/>
          <w:sz w:val="24"/>
          <w:szCs w:val="24"/>
          <w:lang w:eastAsia="en-GB"/>
        </w:rPr>
        <w:tab/>
      </w:r>
      <w:r>
        <w:rPr>
          <w:noProof/>
        </w:rPr>
        <w:t>Lesson 3 – Active Cathodic Protection Systems</w:t>
      </w:r>
      <w:r>
        <w:rPr>
          <w:noProof/>
        </w:rPr>
        <w:tab/>
      </w:r>
      <w:r>
        <w:rPr>
          <w:noProof/>
        </w:rPr>
        <w:fldChar w:fldCharType="begin"/>
      </w:r>
      <w:r>
        <w:rPr>
          <w:noProof/>
        </w:rPr>
        <w:instrText xml:space="preserve"> PAGEREF _Toc471306546 \h </w:instrText>
      </w:r>
      <w:r>
        <w:rPr>
          <w:noProof/>
        </w:rPr>
      </w:r>
      <w:r>
        <w:rPr>
          <w:noProof/>
        </w:rPr>
        <w:fldChar w:fldCharType="separate"/>
      </w:r>
      <w:r>
        <w:rPr>
          <w:noProof/>
        </w:rPr>
        <w:t>10</w:t>
      </w:r>
      <w:r>
        <w:rPr>
          <w:noProof/>
        </w:rPr>
        <w:fldChar w:fldCharType="end"/>
      </w:r>
    </w:p>
    <w:p w14:paraId="64E97E15" w14:textId="77777777" w:rsidR="00D71E44" w:rsidRDefault="00D71E44">
      <w:pPr>
        <w:pStyle w:val="TOC1"/>
        <w:rPr>
          <w:rFonts w:eastAsiaTheme="minorEastAsia"/>
          <w:b w:val="0"/>
          <w:color w:val="auto"/>
          <w:sz w:val="24"/>
          <w:szCs w:val="24"/>
          <w:lang w:eastAsia="en-GB"/>
        </w:rPr>
      </w:pPr>
      <w:r w:rsidRPr="0062042B">
        <w:lastRenderedPageBreak/>
        <w:t>5.</w:t>
      </w:r>
      <w:r>
        <w:rPr>
          <w:rFonts w:eastAsiaTheme="minorEastAsia"/>
          <w:b w:val="0"/>
          <w:color w:val="auto"/>
          <w:sz w:val="24"/>
          <w:szCs w:val="24"/>
          <w:lang w:eastAsia="en-GB"/>
        </w:rPr>
        <w:tab/>
      </w:r>
      <w:r>
        <w:t xml:space="preserve">MODULE 5 – </w:t>
      </w:r>
      <w:r w:rsidRPr="0062042B">
        <w:t>WEATHERING OF STONE AND CONCRETE</w:t>
      </w:r>
      <w:r>
        <w:tab/>
      </w:r>
      <w:r>
        <w:fldChar w:fldCharType="begin"/>
      </w:r>
      <w:r>
        <w:instrText xml:space="preserve"> PAGEREF _Toc471306547 \h </w:instrText>
      </w:r>
      <w:r>
        <w:fldChar w:fldCharType="separate"/>
      </w:r>
      <w:r>
        <w:t>10</w:t>
      </w:r>
      <w:r>
        <w:fldChar w:fldCharType="end"/>
      </w:r>
    </w:p>
    <w:p w14:paraId="6C96D5CD" w14:textId="77777777" w:rsidR="00D71E44" w:rsidRDefault="00D71E44">
      <w:pPr>
        <w:pStyle w:val="TOC2"/>
        <w:rPr>
          <w:rFonts w:eastAsiaTheme="minorEastAsia"/>
          <w:color w:val="auto"/>
          <w:sz w:val="24"/>
          <w:szCs w:val="24"/>
          <w:lang w:eastAsia="en-GB"/>
        </w:rPr>
      </w:pPr>
      <w:r w:rsidRPr="0062042B">
        <w:t>5.1.</w:t>
      </w:r>
      <w:r>
        <w:rPr>
          <w:rFonts w:eastAsiaTheme="minorEastAsia"/>
          <w:color w:val="auto"/>
          <w:sz w:val="24"/>
          <w:szCs w:val="24"/>
          <w:lang w:eastAsia="en-GB"/>
        </w:rPr>
        <w:tab/>
      </w:r>
      <w:r>
        <w:t>Scope</w:t>
      </w:r>
      <w:r>
        <w:tab/>
      </w:r>
      <w:r>
        <w:fldChar w:fldCharType="begin"/>
      </w:r>
      <w:r>
        <w:instrText xml:space="preserve"> PAGEREF _Toc471306548 \h </w:instrText>
      </w:r>
      <w:r>
        <w:fldChar w:fldCharType="separate"/>
      </w:r>
      <w:r>
        <w:t>10</w:t>
      </w:r>
      <w:r>
        <w:fldChar w:fldCharType="end"/>
      </w:r>
    </w:p>
    <w:p w14:paraId="71950212" w14:textId="77777777" w:rsidR="00D71E44" w:rsidRDefault="00D71E44">
      <w:pPr>
        <w:pStyle w:val="TOC2"/>
        <w:rPr>
          <w:rFonts w:eastAsiaTheme="minorEastAsia"/>
          <w:color w:val="auto"/>
          <w:sz w:val="24"/>
          <w:szCs w:val="24"/>
          <w:lang w:eastAsia="en-GB"/>
        </w:rPr>
      </w:pPr>
      <w:r w:rsidRPr="0062042B">
        <w:t>5.2.</w:t>
      </w:r>
      <w:r>
        <w:rPr>
          <w:rFonts w:eastAsiaTheme="minorEastAsia"/>
          <w:color w:val="auto"/>
          <w:sz w:val="24"/>
          <w:szCs w:val="24"/>
          <w:lang w:eastAsia="en-GB"/>
        </w:rPr>
        <w:tab/>
      </w:r>
      <w:r>
        <w:t>Learning Objective</w:t>
      </w:r>
      <w:r>
        <w:tab/>
      </w:r>
      <w:r>
        <w:fldChar w:fldCharType="begin"/>
      </w:r>
      <w:r>
        <w:instrText xml:space="preserve"> PAGEREF _Toc471306549 \h </w:instrText>
      </w:r>
      <w:r>
        <w:fldChar w:fldCharType="separate"/>
      </w:r>
      <w:r>
        <w:t>10</w:t>
      </w:r>
      <w:r>
        <w:fldChar w:fldCharType="end"/>
      </w:r>
    </w:p>
    <w:p w14:paraId="7C7D5C41" w14:textId="77777777" w:rsidR="00D71E44" w:rsidRDefault="00D71E44">
      <w:pPr>
        <w:pStyle w:val="TOC2"/>
        <w:rPr>
          <w:rFonts w:eastAsiaTheme="minorEastAsia"/>
          <w:color w:val="auto"/>
          <w:sz w:val="24"/>
          <w:szCs w:val="24"/>
          <w:lang w:eastAsia="en-GB"/>
        </w:rPr>
      </w:pPr>
      <w:r w:rsidRPr="0062042B">
        <w:t>5.3.</w:t>
      </w:r>
      <w:r>
        <w:rPr>
          <w:rFonts w:eastAsiaTheme="minorEastAsia"/>
          <w:color w:val="auto"/>
          <w:sz w:val="24"/>
          <w:szCs w:val="24"/>
          <w:lang w:eastAsia="en-GB"/>
        </w:rPr>
        <w:tab/>
      </w:r>
      <w:r>
        <w:t>Syllabus</w:t>
      </w:r>
      <w:r>
        <w:tab/>
      </w:r>
      <w:r>
        <w:fldChar w:fldCharType="begin"/>
      </w:r>
      <w:r>
        <w:instrText xml:space="preserve"> PAGEREF _Toc471306550 \h </w:instrText>
      </w:r>
      <w:r>
        <w:fldChar w:fldCharType="separate"/>
      </w:r>
      <w:r>
        <w:t>10</w:t>
      </w:r>
      <w:r>
        <w:fldChar w:fldCharType="end"/>
      </w:r>
    </w:p>
    <w:p w14:paraId="70492338"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5.3.1.</w:t>
      </w:r>
      <w:r>
        <w:rPr>
          <w:rFonts w:eastAsiaTheme="minorEastAsia"/>
          <w:noProof/>
          <w:sz w:val="24"/>
          <w:szCs w:val="24"/>
          <w:lang w:eastAsia="en-GB"/>
        </w:rPr>
        <w:tab/>
      </w:r>
      <w:r>
        <w:rPr>
          <w:noProof/>
        </w:rPr>
        <w:t>Lesson 1 – Causes of stone deterioration</w:t>
      </w:r>
      <w:r>
        <w:rPr>
          <w:noProof/>
        </w:rPr>
        <w:tab/>
      </w:r>
      <w:r>
        <w:rPr>
          <w:noProof/>
        </w:rPr>
        <w:fldChar w:fldCharType="begin"/>
      </w:r>
      <w:r>
        <w:rPr>
          <w:noProof/>
        </w:rPr>
        <w:instrText xml:space="preserve"> PAGEREF _Toc471306551 \h </w:instrText>
      </w:r>
      <w:r>
        <w:rPr>
          <w:noProof/>
        </w:rPr>
      </w:r>
      <w:r>
        <w:rPr>
          <w:noProof/>
        </w:rPr>
        <w:fldChar w:fldCharType="separate"/>
      </w:r>
      <w:r>
        <w:rPr>
          <w:noProof/>
        </w:rPr>
        <w:t>10</w:t>
      </w:r>
      <w:r>
        <w:rPr>
          <w:noProof/>
        </w:rPr>
        <w:fldChar w:fldCharType="end"/>
      </w:r>
    </w:p>
    <w:p w14:paraId="40D9140E"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5.3.2.</w:t>
      </w:r>
      <w:r>
        <w:rPr>
          <w:rFonts w:eastAsiaTheme="minorEastAsia"/>
          <w:noProof/>
          <w:sz w:val="24"/>
          <w:szCs w:val="24"/>
          <w:lang w:eastAsia="en-GB"/>
        </w:rPr>
        <w:tab/>
      </w:r>
      <w:r>
        <w:rPr>
          <w:noProof/>
        </w:rPr>
        <w:t>Lesson 2 - Protection against stone deterioration</w:t>
      </w:r>
      <w:r>
        <w:rPr>
          <w:noProof/>
        </w:rPr>
        <w:tab/>
      </w:r>
      <w:r>
        <w:rPr>
          <w:noProof/>
        </w:rPr>
        <w:fldChar w:fldCharType="begin"/>
      </w:r>
      <w:r>
        <w:rPr>
          <w:noProof/>
        </w:rPr>
        <w:instrText xml:space="preserve"> PAGEREF _Toc471306552 \h </w:instrText>
      </w:r>
      <w:r>
        <w:rPr>
          <w:noProof/>
        </w:rPr>
      </w:r>
      <w:r>
        <w:rPr>
          <w:noProof/>
        </w:rPr>
        <w:fldChar w:fldCharType="separate"/>
      </w:r>
      <w:r>
        <w:rPr>
          <w:noProof/>
        </w:rPr>
        <w:t>10</w:t>
      </w:r>
      <w:r>
        <w:rPr>
          <w:noProof/>
        </w:rPr>
        <w:fldChar w:fldCharType="end"/>
      </w:r>
    </w:p>
    <w:p w14:paraId="62E32889" w14:textId="77777777" w:rsidR="00D71E44" w:rsidRDefault="00D71E44">
      <w:pPr>
        <w:pStyle w:val="TOC3"/>
        <w:tabs>
          <w:tab w:val="left" w:pos="1134"/>
          <w:tab w:val="right" w:leader="dot" w:pos="10195"/>
        </w:tabs>
        <w:rPr>
          <w:rFonts w:eastAsiaTheme="minorEastAsia"/>
          <w:noProof/>
          <w:sz w:val="24"/>
          <w:szCs w:val="24"/>
          <w:lang w:eastAsia="en-GB"/>
        </w:rPr>
      </w:pPr>
      <w:r w:rsidRPr="0062042B">
        <w:rPr>
          <w:noProof/>
        </w:rPr>
        <w:t>5.3.3.</w:t>
      </w:r>
      <w:r>
        <w:rPr>
          <w:rFonts w:eastAsiaTheme="minorEastAsia"/>
          <w:noProof/>
          <w:sz w:val="24"/>
          <w:szCs w:val="24"/>
          <w:lang w:eastAsia="en-GB"/>
        </w:rPr>
        <w:tab/>
      </w:r>
      <w:r>
        <w:rPr>
          <w:noProof/>
        </w:rPr>
        <w:t>Lesson 3 – Concrete Corrosion</w:t>
      </w:r>
      <w:r>
        <w:rPr>
          <w:noProof/>
        </w:rPr>
        <w:tab/>
      </w:r>
      <w:r>
        <w:rPr>
          <w:noProof/>
        </w:rPr>
        <w:fldChar w:fldCharType="begin"/>
      </w:r>
      <w:r>
        <w:rPr>
          <w:noProof/>
        </w:rPr>
        <w:instrText xml:space="preserve"> PAGEREF _Toc471306553 \h </w:instrText>
      </w:r>
      <w:r>
        <w:rPr>
          <w:noProof/>
        </w:rPr>
      </w:r>
      <w:r>
        <w:rPr>
          <w:noProof/>
        </w:rPr>
        <w:fldChar w:fldCharType="separate"/>
      </w:r>
      <w:r>
        <w:rPr>
          <w:noProof/>
        </w:rPr>
        <w:t>10</w:t>
      </w:r>
      <w:r>
        <w:rPr>
          <w:noProof/>
        </w:rPr>
        <w:fldChar w:fldCharType="end"/>
      </w:r>
    </w:p>
    <w:p w14:paraId="3F970C9A" w14:textId="77777777" w:rsidR="00D71E44" w:rsidRDefault="00D71E44">
      <w:pPr>
        <w:pStyle w:val="TOC1"/>
        <w:rPr>
          <w:rFonts w:eastAsiaTheme="minorEastAsia"/>
          <w:b w:val="0"/>
          <w:color w:val="auto"/>
          <w:sz w:val="24"/>
          <w:szCs w:val="24"/>
          <w:lang w:eastAsia="en-GB"/>
        </w:rPr>
      </w:pPr>
      <w:r w:rsidRPr="0062042B">
        <w:t>6.</w:t>
      </w:r>
      <w:r>
        <w:rPr>
          <w:rFonts w:eastAsiaTheme="minorEastAsia"/>
          <w:b w:val="0"/>
          <w:color w:val="auto"/>
          <w:sz w:val="24"/>
          <w:szCs w:val="24"/>
          <w:lang w:eastAsia="en-GB"/>
        </w:rPr>
        <w:tab/>
      </w:r>
      <w:r>
        <w:t>Assessment</w:t>
      </w:r>
      <w:r>
        <w:tab/>
      </w:r>
      <w:r>
        <w:fldChar w:fldCharType="begin"/>
      </w:r>
      <w:r>
        <w:instrText xml:space="preserve"> PAGEREF _Toc471306554 \h </w:instrText>
      </w:r>
      <w:r>
        <w:fldChar w:fldCharType="separate"/>
      </w:r>
      <w:r>
        <w:t>11</w:t>
      </w:r>
      <w:r>
        <w:fldChar w:fldCharType="end"/>
      </w:r>
    </w:p>
    <w:p w14:paraId="168EDD2D"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01C7B210" w14:textId="77777777" w:rsidR="00D36983" w:rsidRPr="00093294" w:rsidRDefault="00D36983" w:rsidP="00D36983">
      <w:pPr>
        <w:pStyle w:val="ListofFigures"/>
      </w:pPr>
      <w:r w:rsidRPr="00093294">
        <w:t>List of Tables</w:t>
      </w:r>
    </w:p>
    <w:p w14:paraId="344520B0" w14:textId="77777777" w:rsidR="00D71E44"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D71E44">
        <w:rPr>
          <w:noProof/>
        </w:rPr>
        <w:t>Table 1</w:t>
      </w:r>
      <w:r w:rsidR="00D71E44">
        <w:rPr>
          <w:rFonts w:eastAsiaTheme="minorEastAsia"/>
          <w:i w:val="0"/>
          <w:noProof/>
          <w:sz w:val="24"/>
          <w:szCs w:val="24"/>
          <w:lang w:eastAsia="en-GB"/>
        </w:rPr>
        <w:tab/>
      </w:r>
      <w:r w:rsidR="00D71E44">
        <w:rPr>
          <w:noProof/>
        </w:rPr>
        <w:t>Table of Teaching Modules</w:t>
      </w:r>
      <w:r w:rsidR="00D71E44">
        <w:rPr>
          <w:noProof/>
        </w:rPr>
        <w:tab/>
      </w:r>
      <w:r w:rsidR="00D71E44">
        <w:rPr>
          <w:noProof/>
        </w:rPr>
        <w:fldChar w:fldCharType="begin"/>
      </w:r>
      <w:r w:rsidR="00D71E44">
        <w:rPr>
          <w:noProof/>
        </w:rPr>
        <w:instrText xml:space="preserve"> PAGEREF _Toc471306555 \h </w:instrText>
      </w:r>
      <w:r w:rsidR="00D71E44">
        <w:rPr>
          <w:noProof/>
        </w:rPr>
      </w:r>
      <w:r w:rsidR="00D71E44">
        <w:rPr>
          <w:noProof/>
        </w:rPr>
        <w:fldChar w:fldCharType="separate"/>
      </w:r>
      <w:r w:rsidR="00D71E44">
        <w:rPr>
          <w:noProof/>
        </w:rPr>
        <w:t>6</w:t>
      </w:r>
      <w:r w:rsidR="00D71E44">
        <w:rPr>
          <w:noProof/>
        </w:rPr>
        <w:fldChar w:fldCharType="end"/>
      </w:r>
    </w:p>
    <w:p w14:paraId="4CD29E56" w14:textId="77777777" w:rsidR="00D36983" w:rsidRPr="00093294" w:rsidRDefault="00D36983" w:rsidP="00D36983">
      <w:r w:rsidRPr="00093294">
        <w:fldChar w:fldCharType="end"/>
      </w:r>
    </w:p>
    <w:p w14:paraId="47112900" w14:textId="77777777" w:rsidR="00EB6F3C" w:rsidRPr="00093294" w:rsidRDefault="00EB6F3C" w:rsidP="00883AE3"/>
    <w:p w14:paraId="785EC415"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669546B9" w14:textId="77777777" w:rsidR="00465491" w:rsidRPr="00093294" w:rsidRDefault="00465491" w:rsidP="00465491">
      <w:pPr>
        <w:pStyle w:val="Forward"/>
      </w:pPr>
      <w:bookmarkStart w:id="10" w:name="_Toc419881195"/>
      <w:r w:rsidRPr="00093294">
        <w:lastRenderedPageBreak/>
        <w:t>FOREWORD</w:t>
      </w:r>
      <w:bookmarkEnd w:id="10"/>
    </w:p>
    <w:p w14:paraId="07C71308"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18F55C1A" w:rsidR="0010151D" w:rsidRPr="00933831" w:rsidRDefault="0010151D" w:rsidP="0010151D">
      <w:pPr>
        <w:pStyle w:val="BodyText"/>
        <w:rPr>
          <w:rFonts w:cs="Arial"/>
          <w:lang w:eastAsia="de-DE"/>
        </w:rPr>
      </w:pPr>
      <w:r w:rsidRPr="00933831">
        <w:rPr>
          <w:rFonts w:cs="Arial"/>
          <w:lang w:eastAsia="de-DE"/>
        </w:rPr>
        <w:t xml:space="preserve">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w:t>
      </w:r>
      <w:ins w:id="11" w:author="Gerardine Delanoye" w:date="2017-07-27T14:18:00Z">
        <w:r w:rsidR="002C070B">
          <w:rPr>
            <w:rFonts w:cs="Arial"/>
            <w:lang w:eastAsia="de-DE"/>
          </w:rPr>
          <w:t>R0141</w:t>
        </w:r>
      </w:ins>
      <w:del w:id="12" w:author="Gerardine Delanoye" w:date="2017-07-27T14:17:00Z">
        <w:r w:rsidRPr="00933831" w:rsidDel="002C070B">
          <w:rPr>
            <w:rFonts w:cs="Arial"/>
            <w:lang w:eastAsia="de-DE"/>
          </w:rPr>
          <w:delText>E-141</w:delText>
        </w:r>
      </w:del>
      <w:r w:rsidRPr="00933831">
        <w:rPr>
          <w:rFonts w:cs="Arial"/>
          <w:lang w:eastAsia="de-DE"/>
        </w:rPr>
        <w:t xml:space="preserve"> on Standards for Training and Certification of AtoN personnel.</w:t>
      </w:r>
    </w:p>
    <w:p w14:paraId="42D1810E" w14:textId="562024AD"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w:t>
      </w:r>
      <w:r w:rsidR="006D0D9F">
        <w:rPr>
          <w:rFonts w:cs="Arial"/>
          <w:lang w:eastAsia="de-DE"/>
        </w:rPr>
        <w:t xml:space="preserve">Recommendation </w:t>
      </w:r>
      <w:ins w:id="13" w:author="Gerardine Delanoye" w:date="2017-07-27T14:18:00Z">
        <w:r w:rsidR="002C070B">
          <w:rPr>
            <w:rFonts w:cs="Arial"/>
            <w:lang w:eastAsia="de-DE"/>
          </w:rPr>
          <w:t>R0141</w:t>
        </w:r>
      </w:ins>
      <w:del w:id="14" w:author="Gerardine Delanoye" w:date="2017-07-27T14:18:00Z">
        <w:r w:rsidRPr="00933831" w:rsidDel="002C070B">
          <w:rPr>
            <w:rFonts w:cs="Arial"/>
            <w:lang w:eastAsia="de-DE"/>
          </w:rPr>
          <w:delText>E-141</w:delText>
        </w:r>
      </w:del>
      <w:r w:rsidRPr="00933831">
        <w:rPr>
          <w:rFonts w:cs="Arial"/>
          <w:lang w:eastAsia="de-DE"/>
        </w:rPr>
        <w:t xml:space="preserve"> Level 2 technician functions.  This model course on</w:t>
      </w:r>
      <w:del w:id="15" w:author="Gerardine Delanoye" w:date="2017-07-27T14:20:00Z">
        <w:r w:rsidRPr="00933831" w:rsidDel="002C070B">
          <w:rPr>
            <w:rFonts w:cs="Arial"/>
            <w:lang w:eastAsia="de-DE"/>
          </w:rPr>
          <w:delText xml:space="preserve"> </w:delText>
        </w:r>
        <w:r w:rsidDel="002C070B">
          <w:rPr>
            <w:rFonts w:cs="Arial"/>
            <w:lang w:eastAsia="de-DE"/>
          </w:rPr>
          <w:delText>AtoN Service Craft and Buoy Tenders</w:delText>
        </w:r>
      </w:del>
      <w:r w:rsidRPr="00933831">
        <w:rPr>
          <w:rFonts w:cs="Arial"/>
          <w:lang w:eastAsia="de-DE"/>
        </w:rPr>
        <w:t xml:space="preserve"> </w:t>
      </w:r>
      <w:ins w:id="16" w:author="Gerardine Delanoye" w:date="2017-07-27T15:26:00Z">
        <w:r w:rsidR="00A15476">
          <w:rPr>
            <w:rFonts w:cs="Arial"/>
            <w:lang w:eastAsia="de-DE"/>
          </w:rPr>
          <w:t>A</w:t>
        </w:r>
      </w:ins>
      <w:ins w:id="17" w:author="Gerardine Delanoye" w:date="2017-07-27T15:27:00Z">
        <w:r w:rsidR="00A15476">
          <w:rPr>
            <w:rFonts w:cs="Arial"/>
            <w:lang w:eastAsia="de-DE"/>
          </w:rPr>
          <w:t xml:space="preserve">ids </w:t>
        </w:r>
      </w:ins>
      <w:ins w:id="18" w:author="Gerardine Delanoye" w:date="2017-07-27T15:26:00Z">
        <w:r w:rsidR="00A15476">
          <w:rPr>
            <w:rFonts w:cs="Arial"/>
            <w:lang w:eastAsia="de-DE"/>
          </w:rPr>
          <w:t>to</w:t>
        </w:r>
      </w:ins>
      <w:ins w:id="19" w:author="Gerardine Delanoye" w:date="2017-07-27T15:27:00Z">
        <w:r w:rsidR="00A15476">
          <w:rPr>
            <w:rFonts w:cs="Arial"/>
            <w:lang w:eastAsia="de-DE"/>
          </w:rPr>
          <w:t xml:space="preserve"> </w:t>
        </w:r>
      </w:ins>
      <w:ins w:id="20" w:author="Gerardine Delanoye" w:date="2017-07-27T15:26:00Z">
        <w:r w:rsidR="00A15476">
          <w:rPr>
            <w:rFonts w:cs="Arial"/>
            <w:lang w:eastAsia="de-DE"/>
          </w:rPr>
          <w:t>N</w:t>
        </w:r>
      </w:ins>
      <w:ins w:id="21" w:author="Gerardine Delanoye" w:date="2017-07-27T15:27:00Z">
        <w:r w:rsidR="00A15476">
          <w:rPr>
            <w:rFonts w:cs="Arial"/>
            <w:lang w:eastAsia="de-DE"/>
          </w:rPr>
          <w:t>avigation</w:t>
        </w:r>
      </w:ins>
      <w:ins w:id="22" w:author="Gerardine Delanoye" w:date="2017-07-27T15:26:00Z">
        <w:r w:rsidR="00A15476">
          <w:rPr>
            <w:rFonts w:cs="Arial"/>
            <w:lang w:eastAsia="de-DE"/>
          </w:rPr>
          <w:t xml:space="preserve"> structures:</w:t>
        </w:r>
        <w:r w:rsidR="00A15476" w:rsidRPr="00A15476">
          <w:rPr>
            <w:rFonts w:cs="Arial"/>
            <w:lang w:eastAsia="de-DE"/>
          </w:rPr>
          <w:t xml:space="preserve"> materials, corrosion and protection</w:t>
        </w:r>
      </w:ins>
      <w:ins w:id="23" w:author="Gerardine Delanoye" w:date="2017-07-27T15:27:00Z">
        <w:r w:rsidR="00A15476">
          <w:rPr>
            <w:rFonts w:cs="Arial"/>
            <w:lang w:eastAsia="de-DE"/>
          </w:rPr>
          <w:t xml:space="preserve"> </w:t>
        </w:r>
      </w:ins>
      <w:r w:rsidRPr="00933831">
        <w:rPr>
          <w:rFonts w:cs="Arial"/>
          <w:lang w:eastAsia="de-DE"/>
        </w:rPr>
        <w:t>should be read in conjunction with the Training Overview Document IALA WWA.L2.0 which contains standard guidance for the conduct of all Level 2 model courses</w:t>
      </w:r>
    </w:p>
    <w:p w14:paraId="7A50D192" w14:textId="08C35139"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del w:id="24" w:author="User" w:date="2017-10-11T10:08:00Z">
        <w:r w:rsidDel="00264A29">
          <w:rPr>
            <w:rFonts w:cs="Arial"/>
            <w:lang w:eastAsia="de-DE"/>
          </w:rPr>
          <w:delText>a</w:delText>
        </w:r>
      </w:del>
      <w:ins w:id="25" w:author="User" w:date="2017-10-11T10:08:00Z">
        <w:r w:rsidR="00264A29">
          <w:rPr>
            <w:rFonts w:cs="Arial"/>
            <w:lang w:eastAsia="de-DE"/>
          </w:rPr>
          <w:t>Marine</w:t>
        </w:r>
      </w:ins>
      <w:del w:id="26" w:author="User" w:date="2017-10-11T10:08:00Z">
        <w:r w:rsidDel="00264A29">
          <w:rPr>
            <w:rFonts w:cs="Arial"/>
            <w:lang w:eastAsia="de-DE"/>
          </w:rPr>
          <w:delText>n</w:delText>
        </w:r>
      </w:del>
      <w:r>
        <w:rPr>
          <w:rFonts w:cs="Arial"/>
          <w:lang w:eastAsia="de-DE"/>
        </w:rPr>
        <w:t xml:space="preserve"> </w:t>
      </w:r>
      <w:del w:id="27" w:author="Gerardine Delanoye" w:date="2017-07-27T14:21:00Z">
        <w:r w:rsidDel="002C070B">
          <w:rPr>
            <w:rFonts w:cs="Arial"/>
            <w:lang w:eastAsia="de-DE"/>
          </w:rPr>
          <w:delText>introduction to service craft and buoy tenders</w:delText>
        </w:r>
      </w:del>
      <w:ins w:id="28" w:author="Gerardine Delanoye" w:date="2017-07-27T14:22:00Z">
        <w:del w:id="29" w:author="User" w:date="2017-10-11T10:08:00Z">
          <w:r w:rsidR="00A15476" w:rsidDel="00264A29">
            <w:rPr>
              <w:rFonts w:cs="Arial"/>
              <w:lang w:eastAsia="de-DE"/>
            </w:rPr>
            <w:delText xml:space="preserve"> </w:delText>
          </w:r>
        </w:del>
      </w:ins>
      <w:ins w:id="30" w:author="Gerardine Delanoye" w:date="2017-07-27T15:27:00Z">
        <w:r w:rsidR="00A15476" w:rsidRPr="00A15476">
          <w:rPr>
            <w:rFonts w:cs="Arial"/>
            <w:lang w:eastAsia="de-DE"/>
          </w:rPr>
          <w:t>Aids to Navigation structures: materials, corrosion and protection</w:t>
        </w:r>
      </w:ins>
      <w:r w:rsidRPr="00933831">
        <w:rPr>
          <w:rFonts w:cs="Arial"/>
          <w:lang w:eastAsia="de-DE"/>
        </w:rPr>
        <w:t>.  Assistance in implementing this and other model courses may be obtained from the IALA World</w:t>
      </w:r>
      <w:ins w:id="31" w:author="Gerardine Delanoye" w:date="2017-07-27T14:18:00Z">
        <w:r w:rsidR="002C070B">
          <w:rPr>
            <w:rFonts w:cs="Arial"/>
            <w:lang w:eastAsia="de-DE"/>
          </w:rPr>
          <w:t>-</w:t>
        </w:r>
      </w:ins>
      <w:del w:id="32" w:author="Gerardine Delanoye" w:date="2017-07-27T14:18:00Z">
        <w:r w:rsidRPr="00933831" w:rsidDel="002C070B">
          <w:rPr>
            <w:rFonts w:cs="Arial"/>
            <w:lang w:eastAsia="de-DE"/>
          </w:rPr>
          <w:delText xml:space="preserve"> </w:delText>
        </w:r>
      </w:del>
      <w:r w:rsidRPr="00933831">
        <w:rPr>
          <w:rFonts w:cs="Arial"/>
          <w:lang w:eastAsia="de-DE"/>
        </w:rPr>
        <w:t>Wide Academy at the following address:</w:t>
      </w:r>
    </w:p>
    <w:p w14:paraId="0984C5EE" w14:textId="77777777" w:rsidR="00D95BDA" w:rsidRPr="00093294" w:rsidRDefault="00D95BDA" w:rsidP="00465491">
      <w:pPr>
        <w:pStyle w:val="BodyText"/>
      </w:pPr>
    </w:p>
    <w:p w14:paraId="45A9E08D" w14:textId="77777777" w:rsidR="00D95BDA" w:rsidRDefault="00D95BDA" w:rsidP="00465491">
      <w:pPr>
        <w:pStyle w:val="BodyText"/>
      </w:pPr>
    </w:p>
    <w:p w14:paraId="211857B1" w14:textId="77777777" w:rsidR="00380F03" w:rsidRPr="00093294" w:rsidRDefault="00380F03" w:rsidP="00465491">
      <w:pPr>
        <w:pStyle w:val="BodyText"/>
      </w:pPr>
    </w:p>
    <w:p w14:paraId="3DE8EC4E"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BBE3F5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3C9169CA" w14:textId="77777777" w:rsidR="00380F03" w:rsidRPr="00264A29" w:rsidRDefault="00380F03" w:rsidP="00380F03">
      <w:pPr>
        <w:pStyle w:val="BodyText"/>
        <w:tabs>
          <w:tab w:val="left" w:pos="6521"/>
          <w:tab w:val="left" w:pos="7513"/>
        </w:tabs>
        <w:spacing w:after="0"/>
        <w:rPr>
          <w:lang w:val="fr-FR" w:eastAsia="de-DE"/>
          <w:rPrChange w:id="33" w:author="User" w:date="2017-10-11T10:07:00Z">
            <w:rPr>
              <w:lang w:eastAsia="de-DE"/>
            </w:rPr>
          </w:rPrChange>
        </w:rPr>
      </w:pPr>
      <w:r w:rsidRPr="00264A29">
        <w:rPr>
          <w:lang w:val="fr-FR" w:eastAsia="de-DE"/>
          <w:rPrChange w:id="34" w:author="User" w:date="2017-10-11T10:07:00Z">
            <w:rPr>
              <w:lang w:eastAsia="de-DE"/>
            </w:rPr>
          </w:rPrChange>
        </w:rPr>
        <w:t xml:space="preserve">10 rue des </w:t>
      </w:r>
      <w:proofErr w:type="spellStart"/>
      <w:r w:rsidRPr="00264A29">
        <w:rPr>
          <w:lang w:val="fr-FR" w:eastAsia="de-DE"/>
          <w:rPrChange w:id="35" w:author="User" w:date="2017-10-11T10:07:00Z">
            <w:rPr>
              <w:lang w:eastAsia="de-DE"/>
            </w:rPr>
          </w:rPrChange>
        </w:rPr>
        <w:t>Gaudines</w:t>
      </w:r>
      <w:proofErr w:type="spellEnd"/>
      <w:r w:rsidRPr="00264A29">
        <w:rPr>
          <w:lang w:val="fr-FR" w:eastAsia="de-DE"/>
          <w:rPrChange w:id="36" w:author="User" w:date="2017-10-11T10:07:00Z">
            <w:rPr>
              <w:lang w:eastAsia="de-DE"/>
            </w:rPr>
          </w:rPrChange>
        </w:rPr>
        <w:tab/>
        <w:t>Fax:</w:t>
      </w:r>
      <w:r w:rsidRPr="00264A29">
        <w:rPr>
          <w:lang w:val="fr-FR" w:eastAsia="de-DE"/>
          <w:rPrChange w:id="37" w:author="User" w:date="2017-10-11T10:07:00Z">
            <w:rPr>
              <w:lang w:eastAsia="de-DE"/>
            </w:rPr>
          </w:rPrChange>
        </w:rPr>
        <w:tab/>
        <w:t>(+) 33 1 34 51 82 05</w:t>
      </w:r>
    </w:p>
    <w:p w14:paraId="31943B28" w14:textId="77777777" w:rsidR="00380F03" w:rsidRPr="00264A29" w:rsidRDefault="00380F03" w:rsidP="00380F03">
      <w:pPr>
        <w:pStyle w:val="BodyText"/>
        <w:tabs>
          <w:tab w:val="left" w:pos="6521"/>
          <w:tab w:val="left" w:pos="7513"/>
        </w:tabs>
        <w:spacing w:after="0"/>
        <w:rPr>
          <w:lang w:val="fr-FR"/>
          <w:rPrChange w:id="38" w:author="User" w:date="2017-10-11T10:07:00Z">
            <w:rPr/>
          </w:rPrChange>
        </w:rPr>
      </w:pPr>
      <w:r w:rsidRPr="00264A29">
        <w:rPr>
          <w:lang w:val="fr-FR" w:eastAsia="de-DE"/>
          <w:rPrChange w:id="39" w:author="User" w:date="2017-10-11T10:07:00Z">
            <w:rPr>
              <w:lang w:eastAsia="de-DE"/>
            </w:rPr>
          </w:rPrChange>
        </w:rPr>
        <w:t>78100 Saint Germain-en-Laye</w:t>
      </w:r>
      <w:r w:rsidRPr="00264A29">
        <w:rPr>
          <w:lang w:val="fr-FR" w:eastAsia="de-DE"/>
          <w:rPrChange w:id="40" w:author="User" w:date="2017-10-11T10:07:00Z">
            <w:rPr>
              <w:lang w:eastAsia="de-DE"/>
            </w:rPr>
          </w:rPrChange>
        </w:rPr>
        <w:tab/>
        <w:t>e-mail:</w:t>
      </w:r>
      <w:r w:rsidRPr="00264A29">
        <w:rPr>
          <w:lang w:val="fr-FR" w:eastAsia="de-DE"/>
          <w:rPrChange w:id="41" w:author="User" w:date="2017-10-11T10:07:00Z">
            <w:rPr>
              <w:lang w:eastAsia="de-DE"/>
            </w:rPr>
          </w:rPrChange>
        </w:rPr>
        <w:tab/>
      </w:r>
      <w:r w:rsidR="00A451A0">
        <w:fldChar w:fldCharType="begin"/>
      </w:r>
      <w:r w:rsidR="00A451A0" w:rsidRPr="00264A29">
        <w:rPr>
          <w:lang w:val="fr-FR"/>
          <w:rPrChange w:id="42" w:author="User" w:date="2017-10-11T10:07:00Z">
            <w:rPr/>
          </w:rPrChange>
        </w:rPr>
        <w:instrText xml:space="preserve"> HYPERLINK "mailto:academy@iala-aism.org" </w:instrText>
      </w:r>
      <w:r w:rsidR="00A451A0">
        <w:fldChar w:fldCharType="separate"/>
      </w:r>
      <w:r w:rsidRPr="00264A29">
        <w:rPr>
          <w:rStyle w:val="Hyperlink"/>
          <w:rFonts w:eastAsia="Calibri"/>
          <w:lang w:val="fr-FR"/>
          <w:rPrChange w:id="43" w:author="User" w:date="2017-10-11T10:07:00Z">
            <w:rPr>
              <w:rStyle w:val="Hyperlink"/>
              <w:rFonts w:eastAsia="Calibri"/>
            </w:rPr>
          </w:rPrChange>
        </w:rPr>
        <w:t>academy@iala-aism.org</w:t>
      </w:r>
      <w:r w:rsidR="00A451A0">
        <w:rPr>
          <w:rStyle w:val="Hyperlink"/>
          <w:rFonts w:eastAsia="Calibri"/>
        </w:rPr>
        <w:fldChar w:fldCharType="end"/>
      </w:r>
    </w:p>
    <w:p w14:paraId="1EAE4008" w14:textId="77777777" w:rsidR="00380F03" w:rsidRPr="00264A29" w:rsidRDefault="00380F03" w:rsidP="00380F03">
      <w:pPr>
        <w:pStyle w:val="BodyText"/>
        <w:tabs>
          <w:tab w:val="left" w:pos="6521"/>
          <w:tab w:val="left" w:pos="7513"/>
        </w:tabs>
        <w:rPr>
          <w:rStyle w:val="Hyperlink"/>
          <w:rFonts w:cs="Arial"/>
          <w:lang w:val="fr-FR" w:eastAsia="de-DE"/>
          <w:rPrChange w:id="44" w:author="User" w:date="2017-10-11T10:07:00Z">
            <w:rPr>
              <w:rStyle w:val="Hyperlink"/>
              <w:rFonts w:cs="Arial"/>
              <w:lang w:eastAsia="de-DE"/>
            </w:rPr>
          </w:rPrChange>
        </w:rPr>
      </w:pPr>
      <w:r w:rsidRPr="00264A29">
        <w:rPr>
          <w:lang w:val="fr-FR" w:eastAsia="de-DE"/>
          <w:rPrChange w:id="45" w:author="User" w:date="2017-10-11T10:07:00Z">
            <w:rPr>
              <w:color w:val="00558C" w:themeColor="accent1"/>
              <w:u w:val="single"/>
              <w:lang w:eastAsia="de-DE"/>
            </w:rPr>
          </w:rPrChange>
        </w:rPr>
        <w:t>France</w:t>
      </w:r>
      <w:r w:rsidRPr="00264A29">
        <w:rPr>
          <w:lang w:val="fr-FR" w:eastAsia="de-DE"/>
          <w:rPrChange w:id="46" w:author="User" w:date="2017-10-11T10:07:00Z">
            <w:rPr>
              <w:lang w:eastAsia="de-DE"/>
            </w:rPr>
          </w:rPrChange>
        </w:rPr>
        <w:tab/>
        <w:t>Internet:</w:t>
      </w:r>
      <w:r w:rsidRPr="00264A29">
        <w:rPr>
          <w:lang w:val="fr-FR" w:eastAsia="de-DE"/>
          <w:rPrChange w:id="47" w:author="User" w:date="2017-10-11T10:07:00Z">
            <w:rPr>
              <w:lang w:eastAsia="de-DE"/>
            </w:rPr>
          </w:rPrChange>
        </w:rPr>
        <w:tab/>
      </w:r>
      <w:r w:rsidR="00A451A0">
        <w:fldChar w:fldCharType="begin"/>
      </w:r>
      <w:r w:rsidR="00A451A0" w:rsidRPr="00264A29">
        <w:rPr>
          <w:lang w:val="fr-FR"/>
          <w:rPrChange w:id="48" w:author="User" w:date="2017-10-11T10:07:00Z">
            <w:rPr/>
          </w:rPrChange>
        </w:rPr>
        <w:instrText xml:space="preserve"> HYPERLINK "http://www.iala-aism.org" </w:instrText>
      </w:r>
      <w:r w:rsidR="00A451A0">
        <w:fldChar w:fldCharType="separate"/>
      </w:r>
      <w:r w:rsidRPr="00264A29">
        <w:rPr>
          <w:rStyle w:val="Hyperlink"/>
          <w:rFonts w:cs="Arial"/>
          <w:lang w:val="fr-FR" w:eastAsia="de-DE"/>
          <w:rPrChange w:id="49" w:author="User" w:date="2017-10-11T10:07:00Z">
            <w:rPr>
              <w:rStyle w:val="Hyperlink"/>
              <w:rFonts w:cs="Arial"/>
              <w:lang w:eastAsia="de-DE"/>
            </w:rPr>
          </w:rPrChange>
        </w:rPr>
        <w:t>www.iala-aism.org</w:t>
      </w:r>
      <w:r w:rsidR="00A451A0">
        <w:rPr>
          <w:rStyle w:val="Hyperlink"/>
          <w:rFonts w:cs="Arial"/>
          <w:lang w:eastAsia="de-DE"/>
        </w:rPr>
        <w:fldChar w:fldCharType="end"/>
      </w:r>
    </w:p>
    <w:p w14:paraId="1DDB25DC" w14:textId="77777777" w:rsidR="00465491" w:rsidRPr="00264A29" w:rsidRDefault="00465491" w:rsidP="00AC1940">
      <w:pPr>
        <w:pStyle w:val="BodyText"/>
        <w:tabs>
          <w:tab w:val="left" w:pos="6521"/>
          <w:tab w:val="left" w:pos="7513"/>
        </w:tabs>
        <w:rPr>
          <w:lang w:val="fr-FR"/>
          <w:rPrChange w:id="50" w:author="User" w:date="2017-10-11T10:07:00Z">
            <w:rPr/>
          </w:rPrChange>
        </w:rPr>
      </w:pPr>
      <w:r w:rsidRPr="00264A29">
        <w:rPr>
          <w:lang w:val="fr-FR"/>
          <w:rPrChange w:id="51" w:author="User" w:date="2017-10-11T10:07:00Z">
            <w:rPr/>
          </w:rPrChange>
        </w:rPr>
        <w:br w:type="page"/>
      </w:r>
    </w:p>
    <w:p w14:paraId="7B48302D" w14:textId="77777777" w:rsidR="00465491" w:rsidRPr="00093294" w:rsidRDefault="00513460" w:rsidP="00513460">
      <w:pPr>
        <w:pStyle w:val="Part"/>
      </w:pPr>
      <w:bookmarkStart w:id="52" w:name="_Toc442348085"/>
      <w:bookmarkStart w:id="53" w:name="_Toc471306509"/>
      <w:r w:rsidRPr="00093294">
        <w:lastRenderedPageBreak/>
        <w:t xml:space="preserve">- </w:t>
      </w:r>
      <w:r w:rsidR="007D747F" w:rsidRPr="00093294">
        <w:rPr>
          <w:caps w:val="0"/>
        </w:rPr>
        <w:t>COURSE OVERVIEW</w:t>
      </w:r>
      <w:bookmarkEnd w:id="52"/>
      <w:bookmarkEnd w:id="53"/>
    </w:p>
    <w:p w14:paraId="1B6D2496" w14:textId="77777777" w:rsidR="00465491" w:rsidRPr="00093294" w:rsidRDefault="0010151D" w:rsidP="00665C35">
      <w:pPr>
        <w:pStyle w:val="Heading1"/>
        <w:numPr>
          <w:ilvl w:val="0"/>
          <w:numId w:val="19"/>
        </w:numPr>
      </w:pPr>
      <w:bookmarkStart w:id="54" w:name="_Toc471306510"/>
      <w:r>
        <w:t>SCOPE</w:t>
      </w:r>
      <w:bookmarkEnd w:id="54"/>
    </w:p>
    <w:p w14:paraId="45215A3F" w14:textId="77777777" w:rsidR="00465491" w:rsidRPr="00093294" w:rsidRDefault="00465491" w:rsidP="00465491">
      <w:pPr>
        <w:pStyle w:val="Heading1separatationline"/>
      </w:pPr>
    </w:p>
    <w:p w14:paraId="51A14F37" w14:textId="77777777" w:rsidR="005A4198" w:rsidRPr="005A4198" w:rsidRDefault="005A4198" w:rsidP="005A4198">
      <w:pPr>
        <w:pStyle w:val="BodyText"/>
      </w:pPr>
      <w:r w:rsidRPr="005A4198">
        <w:t>This course is intended to provide technicians with the theoretical training necessary to understand the materials from which fixed (as opposed to floating) AtoN structures are constructed and how such structures can be protected against the effects of corrosion.</w:t>
      </w:r>
    </w:p>
    <w:p w14:paraId="3468DD2E" w14:textId="77777777" w:rsidR="005A4198" w:rsidRPr="005A4198" w:rsidRDefault="005A4198" w:rsidP="005A4198">
      <w:pPr>
        <w:pStyle w:val="BodyText"/>
      </w:pPr>
      <w:r w:rsidRPr="005A4198">
        <w:t>This theoretical course should be completed before the practical course on the preservation of structures (L2.11.6) is undertaken.</w:t>
      </w:r>
    </w:p>
    <w:p w14:paraId="4BCB752B" w14:textId="4DEBF97F" w:rsidR="00465491" w:rsidRPr="00093294" w:rsidRDefault="005A4198" w:rsidP="005A4198">
      <w:pPr>
        <w:pStyle w:val="BodyText"/>
      </w:pPr>
      <w:r w:rsidRPr="005A4198">
        <w:t xml:space="preserve">This course is intended to be supported by further training modules on the maintenance of floating AtoN and the application of coatings. </w:t>
      </w:r>
      <w:r>
        <w:t xml:space="preserve"> </w:t>
      </w:r>
      <w:r w:rsidRPr="005A4198">
        <w:t>Details of these supporting model courses can be found in the Level 2 Technician training overview document IALA WWA L2.0.</w:t>
      </w:r>
    </w:p>
    <w:p w14:paraId="575AC724" w14:textId="77777777" w:rsidR="00D2697A" w:rsidRDefault="0010151D" w:rsidP="0010151D">
      <w:pPr>
        <w:pStyle w:val="Heading1"/>
      </w:pPr>
      <w:bookmarkStart w:id="55" w:name="_Toc471306511"/>
      <w:r>
        <w:rPr>
          <w:caps w:val="0"/>
        </w:rPr>
        <w:t>OBJECTIVE</w:t>
      </w:r>
      <w:bookmarkEnd w:id="55"/>
    </w:p>
    <w:p w14:paraId="509685B8" w14:textId="77777777" w:rsidR="0010151D" w:rsidRDefault="0010151D" w:rsidP="0010151D">
      <w:pPr>
        <w:pStyle w:val="Heading1separatationline"/>
      </w:pPr>
    </w:p>
    <w:p w14:paraId="3994D549" w14:textId="65999D8F" w:rsidR="0010151D" w:rsidRPr="0010151D" w:rsidRDefault="005A4198" w:rsidP="0010151D">
      <w:pPr>
        <w:pStyle w:val="BodyText"/>
      </w:pPr>
      <w:r w:rsidRPr="005A4198">
        <w:t>Upon successful completion of this course, participants will have acquired sufficient knowledge and skill to understand how materials used in the construction of AtoN structures should be most effectively protected against corrosion and decay.</w:t>
      </w:r>
    </w:p>
    <w:p w14:paraId="1DC72B83" w14:textId="77777777" w:rsidR="0010151D" w:rsidRDefault="0010151D" w:rsidP="0010151D">
      <w:pPr>
        <w:pStyle w:val="Heading1"/>
      </w:pPr>
      <w:bookmarkStart w:id="56" w:name="_Toc471306512"/>
      <w:r>
        <w:t>COURSE OUTLINE</w:t>
      </w:r>
      <w:bookmarkEnd w:id="56"/>
    </w:p>
    <w:p w14:paraId="7CDCF9D5" w14:textId="77777777" w:rsidR="0010151D" w:rsidRDefault="0010151D" w:rsidP="0010151D">
      <w:pPr>
        <w:pStyle w:val="Heading1separatationline"/>
      </w:pPr>
    </w:p>
    <w:p w14:paraId="446957E4" w14:textId="3A3344EF" w:rsidR="002A689F" w:rsidRPr="0010151D" w:rsidRDefault="005A4198" w:rsidP="0010151D">
      <w:pPr>
        <w:pStyle w:val="BodyText"/>
      </w:pPr>
      <w:r w:rsidRPr="005A4198">
        <w:t xml:space="preserve">This mainly theoretical course is intended to cover the knowledge required for a technician to protect fixed AtoN structures from the adverse effects of corrosion and decay. </w:t>
      </w:r>
      <w:r>
        <w:t xml:space="preserve"> </w:t>
      </w:r>
      <w:r w:rsidRPr="005A4198">
        <w:t>The complete course comprises 5 classroom modules and a test of competence. Each of these deals with a specific subject covering the use of materials used for AtoN structures and how they should be protected.</w:t>
      </w:r>
    </w:p>
    <w:p w14:paraId="185D94E1" w14:textId="77777777" w:rsidR="0010151D" w:rsidRDefault="0010151D" w:rsidP="0010151D">
      <w:pPr>
        <w:pStyle w:val="Heading1"/>
      </w:pPr>
      <w:bookmarkStart w:id="57" w:name="_Toc471306513"/>
      <w:r>
        <w:t>TEACHING MODULES</w:t>
      </w:r>
      <w:bookmarkEnd w:id="57"/>
    </w:p>
    <w:p w14:paraId="5925476A" w14:textId="77777777" w:rsidR="0010151D" w:rsidRDefault="0010151D" w:rsidP="0010151D">
      <w:pPr>
        <w:pStyle w:val="Heading1separatationline"/>
      </w:pPr>
    </w:p>
    <w:p w14:paraId="063198E2" w14:textId="77777777" w:rsidR="0010151D" w:rsidRDefault="0010151D" w:rsidP="00EA4259">
      <w:pPr>
        <w:pStyle w:val="Tablecaption"/>
        <w:jc w:val="center"/>
      </w:pPr>
      <w:bookmarkStart w:id="58" w:name="_Toc471306555"/>
      <w:r>
        <w:t>Table of Teaching Modules</w:t>
      </w:r>
      <w:bookmarkEnd w:id="58"/>
    </w:p>
    <w:tbl>
      <w:tblPr>
        <w:tblW w:w="8949" w:type="dxa"/>
        <w:jc w:val="center"/>
        <w:tblLayout w:type="fixed"/>
        <w:tblLook w:val="0000" w:firstRow="0" w:lastRow="0" w:firstColumn="0" w:lastColumn="0" w:noHBand="0" w:noVBand="0"/>
      </w:tblPr>
      <w:tblGrid>
        <w:gridCol w:w="3124"/>
        <w:gridCol w:w="1296"/>
        <w:gridCol w:w="4529"/>
      </w:tblGrid>
      <w:tr w:rsidR="00EA4259" w:rsidRPr="001A35C8" w14:paraId="1ADD79B5" w14:textId="77777777" w:rsidTr="00AD2F0F">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81138A" w:rsidRDefault="00EA4259" w:rsidP="00EA4259">
            <w:pPr>
              <w:pStyle w:val="Tableheading"/>
            </w:pPr>
            <w:r w:rsidRPr="0081138A">
              <w:t>Overview</w:t>
            </w:r>
          </w:p>
        </w:tc>
      </w:tr>
      <w:tr w:rsidR="00EA4259" w:rsidRPr="001A35C8" w14:paraId="6DA24274" w14:textId="77777777" w:rsidTr="005A4198">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32582574" w:rsidR="00EA4259" w:rsidRPr="005A5150" w:rsidRDefault="005A4198" w:rsidP="00EA4259">
            <w:pPr>
              <w:pStyle w:val="Tabletext"/>
            </w:pPr>
            <w:r w:rsidRPr="005A4198">
              <w:t>Aids to Navigation structures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63415" w14:textId="4E899B35" w:rsidR="00EA4259" w:rsidRPr="005A5150" w:rsidRDefault="005A4198" w:rsidP="005A4198">
            <w:pPr>
              <w:pStyle w:val="Tabletext"/>
              <w:jc w:val="center"/>
            </w:pPr>
            <w:r>
              <w:t>1</w:t>
            </w:r>
            <w:r w:rsidR="00EA4259">
              <w:t>.0</w:t>
            </w:r>
          </w:p>
        </w:tc>
        <w:tc>
          <w:tcPr>
            <w:tcW w:w="4529" w:type="dxa"/>
            <w:tcBorders>
              <w:top w:val="single" w:sz="6" w:space="0" w:color="000000"/>
              <w:left w:val="single" w:sz="4" w:space="0" w:color="000000"/>
              <w:bottom w:val="single" w:sz="4" w:space="0" w:color="000000"/>
              <w:right w:val="single" w:sz="4" w:space="0" w:color="000000"/>
            </w:tcBorders>
          </w:tcPr>
          <w:p w14:paraId="3B34A4C7" w14:textId="3256DE47" w:rsidR="00BB28FC" w:rsidRPr="001A35C8" w:rsidRDefault="005A4198" w:rsidP="005A4198">
            <w:pPr>
              <w:pStyle w:val="Tabletext"/>
              <w:ind w:left="2"/>
            </w:pPr>
            <w:r w:rsidRPr="005A4198">
              <w:rPr>
                <w:rFonts w:cs="Arial"/>
              </w:rPr>
              <w:t>This module describes the types of fixed AtoN structures operated by their organisation</w:t>
            </w:r>
          </w:p>
        </w:tc>
      </w:tr>
      <w:tr w:rsidR="00EA4259" w:rsidRPr="001A35C8" w14:paraId="6A98D6C8" w14:textId="77777777" w:rsidTr="005A4198">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3F7E76A6" w:rsidR="00EA4259" w:rsidRPr="005A5150" w:rsidRDefault="005A4198" w:rsidP="00EA4259">
            <w:pPr>
              <w:pStyle w:val="Tabletext"/>
            </w:pPr>
            <w:r w:rsidRPr="005A4198">
              <w:t>An introduction to materials</w:t>
            </w:r>
          </w:p>
        </w:tc>
        <w:tc>
          <w:tcPr>
            <w:tcW w:w="1296" w:type="dxa"/>
            <w:tcBorders>
              <w:top w:val="single" w:sz="4" w:space="0" w:color="000000"/>
              <w:left w:val="single" w:sz="4" w:space="0" w:color="000000"/>
              <w:bottom w:val="single" w:sz="4" w:space="0" w:color="000000"/>
              <w:right w:val="single" w:sz="4" w:space="0" w:color="000000"/>
            </w:tcBorders>
            <w:vAlign w:val="center"/>
          </w:tcPr>
          <w:p w14:paraId="1176D442" w14:textId="2B11BAFE" w:rsidR="00EA4259" w:rsidRPr="005A5150" w:rsidRDefault="005A4198" w:rsidP="005A4198">
            <w:pPr>
              <w:pStyle w:val="Tabletext"/>
              <w:jc w:val="center"/>
            </w:pPr>
            <w:r>
              <w:t>1.0</w:t>
            </w:r>
          </w:p>
        </w:tc>
        <w:tc>
          <w:tcPr>
            <w:tcW w:w="4529" w:type="dxa"/>
            <w:tcBorders>
              <w:top w:val="single" w:sz="4" w:space="0" w:color="000000"/>
              <w:left w:val="single" w:sz="4" w:space="0" w:color="000000"/>
              <w:bottom w:val="single" w:sz="4" w:space="0" w:color="000000"/>
              <w:right w:val="single" w:sz="4" w:space="0" w:color="000000"/>
            </w:tcBorders>
          </w:tcPr>
          <w:p w14:paraId="16B9A26C" w14:textId="34000522" w:rsidR="00EA4259" w:rsidRPr="00EA0429" w:rsidRDefault="005A4198" w:rsidP="00BB28FC">
            <w:pPr>
              <w:pStyle w:val="Tabletext"/>
              <w:ind w:left="2"/>
            </w:pPr>
            <w:r w:rsidRPr="005A4198">
              <w:t>This module describes the range of materials used in the construction of fixed AtoN structures</w:t>
            </w:r>
          </w:p>
        </w:tc>
      </w:tr>
      <w:tr w:rsidR="005A4198" w:rsidRPr="001A35C8" w14:paraId="726EB09F" w14:textId="77777777" w:rsidTr="005A4198">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4F7D743" w14:textId="590609D8" w:rsidR="005A4198" w:rsidRDefault="005A4198" w:rsidP="00EA4259">
            <w:pPr>
              <w:pStyle w:val="Tabletext"/>
            </w:pPr>
            <w:r w:rsidRPr="005A4198">
              <w:t>Corrosion of structures</w:t>
            </w:r>
          </w:p>
        </w:tc>
        <w:tc>
          <w:tcPr>
            <w:tcW w:w="1296" w:type="dxa"/>
            <w:tcBorders>
              <w:top w:val="single" w:sz="4" w:space="0" w:color="000000"/>
              <w:left w:val="single" w:sz="4" w:space="0" w:color="000000"/>
              <w:bottom w:val="single" w:sz="4" w:space="0" w:color="000000"/>
              <w:right w:val="single" w:sz="4" w:space="0" w:color="000000"/>
            </w:tcBorders>
            <w:vAlign w:val="center"/>
          </w:tcPr>
          <w:p w14:paraId="730A11FC" w14:textId="41A5E9DD" w:rsidR="005A4198" w:rsidRDefault="005A4198" w:rsidP="005A4198">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6460D8EC" w14:textId="530D5374" w:rsidR="005A4198" w:rsidRPr="00EA0429" w:rsidRDefault="005A4198" w:rsidP="00BB28FC">
            <w:pPr>
              <w:pStyle w:val="Tabletext"/>
              <w:ind w:left="2"/>
            </w:pPr>
            <w:r w:rsidRPr="005A4198">
              <w:t>This module describes the factors effecting the corrosion of structures and methods of protection against corrosion</w:t>
            </w:r>
          </w:p>
        </w:tc>
      </w:tr>
      <w:tr w:rsidR="005A4198" w:rsidRPr="001A35C8" w14:paraId="548E6663" w14:textId="77777777" w:rsidTr="005A4198">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60191DF" w14:textId="3350C3A8" w:rsidR="005A4198" w:rsidRDefault="005A4198" w:rsidP="00EA4259">
            <w:pPr>
              <w:pStyle w:val="Tabletext"/>
            </w:pPr>
            <w:r w:rsidRPr="005A4198">
              <w:t>Cathodic protection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35461CC9" w14:textId="4B18D466" w:rsidR="005A4198" w:rsidRDefault="005A4198" w:rsidP="005A4198">
            <w:pPr>
              <w:pStyle w:val="Tabletext"/>
              <w:jc w:val="center"/>
            </w:pPr>
            <w:r w:rsidRPr="0014516A">
              <w:t>1.0</w:t>
            </w:r>
          </w:p>
        </w:tc>
        <w:tc>
          <w:tcPr>
            <w:tcW w:w="4529" w:type="dxa"/>
            <w:tcBorders>
              <w:top w:val="single" w:sz="4" w:space="0" w:color="000000"/>
              <w:left w:val="single" w:sz="4" w:space="0" w:color="000000"/>
              <w:bottom w:val="single" w:sz="4" w:space="0" w:color="000000"/>
              <w:right w:val="single" w:sz="4" w:space="0" w:color="000000"/>
            </w:tcBorders>
          </w:tcPr>
          <w:p w14:paraId="5DCB1FC3" w14:textId="480FAA0F" w:rsidR="005A4198" w:rsidRPr="00EA0429" w:rsidRDefault="00264A29" w:rsidP="00BB28FC">
            <w:pPr>
              <w:pStyle w:val="Tabletext"/>
              <w:ind w:left="2"/>
            </w:pPr>
            <w:ins w:id="59" w:author="User" w:date="2017-10-11T10:09:00Z">
              <w:r>
                <w:t>T</w:t>
              </w:r>
            </w:ins>
            <w:r w:rsidR="005A4198" w:rsidRPr="005A4198">
              <w:t>his module describes the use of anodes to protect AtoN structure</w:t>
            </w:r>
          </w:p>
        </w:tc>
      </w:tr>
      <w:tr w:rsidR="005A4198" w:rsidRPr="001A35C8" w14:paraId="4DB58888" w14:textId="77777777" w:rsidTr="005A4198">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FDCDF0B" w14:textId="7C17E5F4" w:rsidR="005A4198" w:rsidRDefault="005A4198" w:rsidP="00EA4259">
            <w:pPr>
              <w:pStyle w:val="Tabletext"/>
            </w:pPr>
            <w:r w:rsidRPr="005A4198">
              <w:t>Weathering of stone and concrete</w:t>
            </w:r>
          </w:p>
        </w:tc>
        <w:tc>
          <w:tcPr>
            <w:tcW w:w="1296" w:type="dxa"/>
            <w:tcBorders>
              <w:top w:val="single" w:sz="4" w:space="0" w:color="000000"/>
              <w:left w:val="single" w:sz="4" w:space="0" w:color="000000"/>
              <w:bottom w:val="single" w:sz="4" w:space="0" w:color="000000"/>
              <w:right w:val="single" w:sz="4" w:space="0" w:color="000000"/>
            </w:tcBorders>
            <w:vAlign w:val="center"/>
          </w:tcPr>
          <w:p w14:paraId="2765573B" w14:textId="1299204E" w:rsidR="005A4198" w:rsidRDefault="005A4198" w:rsidP="005A4198">
            <w:pPr>
              <w:pStyle w:val="Tabletext"/>
              <w:jc w:val="center"/>
            </w:pPr>
            <w:r w:rsidRPr="0014516A">
              <w:t>1.0</w:t>
            </w:r>
          </w:p>
        </w:tc>
        <w:tc>
          <w:tcPr>
            <w:tcW w:w="4529" w:type="dxa"/>
            <w:tcBorders>
              <w:top w:val="single" w:sz="4" w:space="0" w:color="000000"/>
              <w:left w:val="single" w:sz="4" w:space="0" w:color="000000"/>
              <w:bottom w:val="single" w:sz="4" w:space="0" w:color="000000"/>
              <w:right w:val="single" w:sz="4" w:space="0" w:color="000000"/>
            </w:tcBorders>
          </w:tcPr>
          <w:p w14:paraId="75D028AE" w14:textId="3BB0B69C" w:rsidR="005A4198" w:rsidRPr="00EA0429" w:rsidRDefault="005A4198" w:rsidP="00BB28FC">
            <w:pPr>
              <w:pStyle w:val="Tabletext"/>
              <w:ind w:left="2"/>
            </w:pPr>
            <w:r w:rsidRPr="005A4198">
              <w:t>This module describes how stone or concrete structures can be protected against the effects of weathering and corrosion of reinforcement</w:t>
            </w:r>
          </w:p>
        </w:tc>
      </w:tr>
      <w:tr w:rsidR="00EA4259" w:rsidRPr="001A35C8" w14:paraId="1F585DB2" w14:textId="77777777" w:rsidTr="005A4198">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C9507BA" w14:textId="77777777" w:rsidR="00EA4259" w:rsidRPr="005A5150" w:rsidRDefault="00EA4259" w:rsidP="005A4198">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4C5621B8" w14:textId="28D0A577" w:rsidR="00EA4259" w:rsidRPr="005A5150" w:rsidRDefault="005A4198" w:rsidP="00BB28FC">
            <w:pPr>
              <w:pStyle w:val="Tabletext"/>
              <w:ind w:left="2"/>
              <w:rPr>
                <w:color w:val="auto"/>
              </w:rPr>
            </w:pPr>
            <w:r w:rsidRPr="005A4198">
              <w:rPr>
                <w:color w:val="auto"/>
              </w:rPr>
              <w:t>Theoretical test of competency</w:t>
            </w:r>
          </w:p>
        </w:tc>
      </w:tr>
      <w:tr w:rsidR="00EA4259" w:rsidRPr="001A35C8" w14:paraId="1AE16488" w14:textId="77777777" w:rsidTr="005A4198">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0D48BC6" w14:textId="1771C14D" w:rsidR="00EA4259" w:rsidRPr="005A5150" w:rsidRDefault="005A4198" w:rsidP="005A4198">
            <w:pPr>
              <w:pStyle w:val="Tabletext"/>
              <w:jc w:val="center"/>
              <w:rPr>
                <w:b/>
              </w:rPr>
            </w:pPr>
            <w:r>
              <w:rPr>
                <w:b/>
              </w:rPr>
              <w:t>7.</w:t>
            </w:r>
            <w:r w:rsidR="00EA4259">
              <w:rPr>
                <w:b/>
              </w:rPr>
              <w:t>0</w:t>
            </w:r>
          </w:p>
        </w:tc>
        <w:tc>
          <w:tcPr>
            <w:tcW w:w="4529" w:type="dxa"/>
            <w:tcBorders>
              <w:top w:val="single" w:sz="4" w:space="0" w:color="000000"/>
              <w:left w:val="single" w:sz="4" w:space="0" w:color="000000"/>
              <w:bottom w:val="single" w:sz="6" w:space="0" w:color="000000"/>
              <w:right w:val="single" w:sz="4" w:space="0" w:color="000000"/>
            </w:tcBorders>
          </w:tcPr>
          <w:p w14:paraId="4502E393" w14:textId="6DD92A2E" w:rsidR="00EA4259" w:rsidRPr="005A5150" w:rsidRDefault="005A4198" w:rsidP="00BB28FC">
            <w:pPr>
              <w:pStyle w:val="Tabletext"/>
              <w:ind w:left="2"/>
              <w:rPr>
                <w:color w:val="auto"/>
              </w:rPr>
            </w:pPr>
            <w:r>
              <w:rPr>
                <w:color w:val="auto"/>
              </w:rPr>
              <w:t>One</w:t>
            </w:r>
            <w:r w:rsidR="00245141">
              <w:rPr>
                <w:color w:val="auto"/>
              </w:rPr>
              <w:t>-</w:t>
            </w:r>
            <w:r w:rsidR="00EA4259">
              <w:rPr>
                <w:color w:val="auto"/>
              </w:rPr>
              <w:t>day course</w:t>
            </w:r>
          </w:p>
        </w:tc>
      </w:tr>
    </w:tbl>
    <w:p w14:paraId="53DA7EFC" w14:textId="77777777" w:rsidR="0010151D" w:rsidRPr="0010151D" w:rsidRDefault="0010151D" w:rsidP="00EA4259">
      <w:pPr>
        <w:jc w:val="center"/>
      </w:pPr>
    </w:p>
    <w:p w14:paraId="004671A0" w14:textId="77777777" w:rsidR="0010151D" w:rsidRDefault="00EA4259" w:rsidP="00EA4259">
      <w:pPr>
        <w:pStyle w:val="Heading1"/>
      </w:pPr>
      <w:bookmarkStart w:id="60" w:name="_Toc471306514"/>
      <w:r>
        <w:lastRenderedPageBreak/>
        <w:t>SPECIFIC COURSE RELATED TEACHING AIDS</w:t>
      </w:r>
      <w:bookmarkEnd w:id="60"/>
    </w:p>
    <w:p w14:paraId="2981C611" w14:textId="77777777" w:rsidR="00EA4259" w:rsidRDefault="00EA4259" w:rsidP="00EA4259">
      <w:pPr>
        <w:pStyle w:val="Heading1separatationline"/>
      </w:pPr>
    </w:p>
    <w:p w14:paraId="3FD1CA07" w14:textId="77777777" w:rsidR="00295EEE" w:rsidRPr="00295EEE" w:rsidRDefault="00295EEE" w:rsidP="00295EEE">
      <w:pPr>
        <w:pStyle w:val="List1"/>
      </w:pPr>
      <w:r w:rsidRPr="00295EEE">
        <w:t>This course will be classroom based. Classrooms should be equipped with blackboards, whiteboards, and overhead projectors to enable presentation of the subject matter.</w:t>
      </w:r>
    </w:p>
    <w:p w14:paraId="729843D4" w14:textId="6E404F7F" w:rsidR="0010151D" w:rsidRDefault="00295EEE" w:rsidP="00295EEE">
      <w:pPr>
        <w:pStyle w:val="List1"/>
      </w:pPr>
      <w:r w:rsidRPr="00295EEE">
        <w:t>Examples of the materials used by the organisation in the construction of AtoN structures should be made available for inspection, together with photographs of such structures.</w:t>
      </w:r>
    </w:p>
    <w:p w14:paraId="566F1972" w14:textId="77777777" w:rsidR="0010151D" w:rsidRPr="003322BB" w:rsidRDefault="0010151D" w:rsidP="0010151D">
      <w:pPr>
        <w:pStyle w:val="Heading1"/>
      </w:pPr>
      <w:bookmarkStart w:id="61" w:name="_Toc449012678"/>
      <w:bookmarkStart w:id="62" w:name="_Toc471306515"/>
      <w:r w:rsidRPr="003322BB">
        <w:t>ACRONYMS</w:t>
      </w:r>
      <w:bookmarkEnd w:id="61"/>
      <w:bookmarkEnd w:id="62"/>
    </w:p>
    <w:p w14:paraId="7F3006F2" w14:textId="77777777" w:rsidR="0010151D" w:rsidRPr="003322BB" w:rsidRDefault="0010151D" w:rsidP="0010151D">
      <w:pPr>
        <w:pStyle w:val="Heading1separatationline"/>
      </w:pPr>
    </w:p>
    <w:p w14:paraId="70877EA0" w14:textId="77777777" w:rsidR="0010151D" w:rsidRPr="003322BB" w:rsidRDefault="0010151D" w:rsidP="0010151D">
      <w:pPr>
        <w:pStyle w:val="BodyText"/>
      </w:pPr>
      <w:r w:rsidRPr="003322BB">
        <w:t>To assist in the use of this model course, the following acronyms have been used:</w:t>
      </w:r>
    </w:p>
    <w:p w14:paraId="1911C520" w14:textId="1BFBDDB0" w:rsidR="0010151D" w:rsidRPr="003322BB" w:rsidRDefault="0010151D" w:rsidP="0010151D">
      <w:pPr>
        <w:pStyle w:val="Acronym"/>
      </w:pPr>
      <w:r w:rsidRPr="003322BB">
        <w:t>AtoN</w:t>
      </w:r>
      <w:r w:rsidRPr="003322BB">
        <w:tab/>
      </w:r>
      <w:ins w:id="63" w:author="User" w:date="2017-10-11T10:09:00Z">
        <w:r w:rsidR="00264A29">
          <w:t xml:space="preserve">Marine </w:t>
        </w:r>
      </w:ins>
      <w:r w:rsidRPr="003322BB">
        <w:t>Aid(s) to Navigation</w:t>
      </w:r>
    </w:p>
    <w:p w14:paraId="59C41FFC" w14:textId="77777777" w:rsidR="0010151D" w:rsidRDefault="0010151D" w:rsidP="0010151D">
      <w:pPr>
        <w:pStyle w:val="Acronym"/>
      </w:pPr>
      <w:r w:rsidRPr="003322BB">
        <w:t>IALA</w:t>
      </w:r>
      <w:r w:rsidRPr="003322BB">
        <w:tab/>
        <w:t>International Association of Marine Aids to Navigation and Lighthouse Authorities</w:t>
      </w:r>
    </w:p>
    <w:p w14:paraId="540BEBB3" w14:textId="77777777" w:rsidR="0010151D" w:rsidRPr="003322BB" w:rsidRDefault="0010151D" w:rsidP="0010151D">
      <w:pPr>
        <w:pStyle w:val="Acronym"/>
      </w:pPr>
      <w:r>
        <w:t>L</w:t>
      </w:r>
      <w:r>
        <w:tab/>
        <w:t>Level</w:t>
      </w:r>
    </w:p>
    <w:p w14:paraId="685E141B"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7C364717" w14:textId="77777777" w:rsidR="0010151D" w:rsidRDefault="0010151D" w:rsidP="0010151D">
      <w:pPr>
        <w:pStyle w:val="Acronym"/>
      </w:pPr>
      <w:r w:rsidRPr="003322BB">
        <w:t>WWA</w:t>
      </w:r>
      <w:r w:rsidRPr="003322BB">
        <w:tab/>
        <w:t>World Wide Academy</w:t>
      </w:r>
    </w:p>
    <w:p w14:paraId="49524427" w14:textId="77777777" w:rsidR="0010151D" w:rsidRDefault="0010151D" w:rsidP="0010151D">
      <w:pPr>
        <w:pStyle w:val="Heading1"/>
      </w:pPr>
      <w:bookmarkStart w:id="64" w:name="_Toc449012679"/>
      <w:bookmarkStart w:id="65" w:name="_Toc471306516"/>
      <w:r>
        <w:rPr>
          <w:caps w:val="0"/>
        </w:rPr>
        <w:t>DEFINITIONS</w:t>
      </w:r>
      <w:bookmarkEnd w:id="64"/>
      <w:bookmarkEnd w:id="65"/>
    </w:p>
    <w:p w14:paraId="740D5D50" w14:textId="77777777" w:rsidR="0010151D" w:rsidRDefault="0010151D" w:rsidP="0010151D">
      <w:pPr>
        <w:pStyle w:val="Heading1separatationline"/>
      </w:pPr>
    </w:p>
    <w:p w14:paraId="3FC1BB67" w14:textId="58B2A29E"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3" w:history="1">
        <w:r w:rsidRPr="00EE7D9E">
          <w:rPr>
            <w:rStyle w:val="Hyperlink"/>
            <w:lang w:val="en-US"/>
          </w:rPr>
          <w:t>http://www.iala-aism.org/wiki/dictionary</w:t>
        </w:r>
      </w:hyperlink>
      <w:r w:rsidR="00236556">
        <w:rPr>
          <w:rStyle w:val="Hyperlink"/>
          <w:lang w:val="en-US"/>
        </w:rPr>
        <w:t>.</w:t>
      </w:r>
    </w:p>
    <w:p w14:paraId="063F2348" w14:textId="77777777" w:rsidR="0010151D" w:rsidRPr="003322BB" w:rsidRDefault="0010151D" w:rsidP="0010151D">
      <w:pPr>
        <w:pStyle w:val="Heading1"/>
      </w:pPr>
      <w:bookmarkStart w:id="66" w:name="_Toc449012680"/>
      <w:bookmarkStart w:id="67" w:name="_Toc471306517"/>
      <w:r w:rsidRPr="003322BB">
        <w:t>REFERENCES</w:t>
      </w:r>
      <w:bookmarkEnd w:id="66"/>
      <w:bookmarkEnd w:id="67"/>
    </w:p>
    <w:p w14:paraId="3F3931DC" w14:textId="77777777" w:rsidR="0010151D" w:rsidRPr="003322BB" w:rsidRDefault="0010151D" w:rsidP="0010151D">
      <w:pPr>
        <w:pStyle w:val="Heading1separatationline"/>
      </w:pPr>
    </w:p>
    <w:p w14:paraId="103AA15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7FD26A9C" w14:textId="59285D29" w:rsidR="00295EEE" w:rsidRPr="00295EEE" w:rsidRDefault="00295EEE" w:rsidP="00295EEE">
      <w:pPr>
        <w:pStyle w:val="List1"/>
        <w:numPr>
          <w:ilvl w:val="0"/>
          <w:numId w:val="21"/>
        </w:numPr>
      </w:pPr>
      <w:r w:rsidRPr="00295EEE">
        <w:t>IALA Guideline 1007 on Lighthouse Maintenance</w:t>
      </w:r>
      <w:r>
        <w:t>.</w:t>
      </w:r>
    </w:p>
    <w:p w14:paraId="4650EE6A" w14:textId="7C8AE2EE" w:rsidR="00295EEE" w:rsidRPr="00295EEE" w:rsidRDefault="00295EEE" w:rsidP="00295EEE">
      <w:pPr>
        <w:pStyle w:val="List1"/>
        <w:numPr>
          <w:ilvl w:val="0"/>
          <w:numId w:val="21"/>
        </w:numPr>
      </w:pPr>
      <w:r w:rsidRPr="00295EEE">
        <w:t>IALA Guideline 1076 on Building Conditioning of Lighthouses</w:t>
      </w:r>
      <w:r>
        <w:t>.</w:t>
      </w:r>
    </w:p>
    <w:p w14:paraId="29D72935" w14:textId="7730BA05" w:rsidR="00295EEE" w:rsidRPr="00295EEE" w:rsidRDefault="00295EEE" w:rsidP="00295EEE">
      <w:pPr>
        <w:pStyle w:val="List1"/>
        <w:numPr>
          <w:ilvl w:val="0"/>
          <w:numId w:val="21"/>
        </w:numPr>
      </w:pPr>
      <w:r w:rsidRPr="00295EEE">
        <w:t>IALA Guideline 1077 on Maintenance of Aids to Navigation</w:t>
      </w:r>
      <w:r>
        <w:t>.</w:t>
      </w:r>
    </w:p>
    <w:p w14:paraId="344B2C1E" w14:textId="3E54A1C8" w:rsidR="0010151D" w:rsidRDefault="00295EEE" w:rsidP="00295EEE">
      <w:pPr>
        <w:pStyle w:val="List1"/>
        <w:numPr>
          <w:ilvl w:val="0"/>
          <w:numId w:val="21"/>
        </w:numPr>
        <w:rPr>
          <w:ins w:id="68" w:author="Gerardine Delanoye" w:date="2017-07-27T14:22:00Z"/>
        </w:rPr>
      </w:pPr>
      <w:r w:rsidRPr="00295EEE">
        <w:t>IALA Guideline 1036 on Environmental Considerations in Aids to Navigation Engineering</w:t>
      </w:r>
      <w:r w:rsidR="0010151D">
        <w:t>.</w:t>
      </w:r>
    </w:p>
    <w:p w14:paraId="2D4E81C5" w14:textId="37D534D7" w:rsidR="002C070B" w:rsidRDefault="002C070B" w:rsidP="00295EEE">
      <w:pPr>
        <w:pStyle w:val="List1"/>
        <w:numPr>
          <w:ilvl w:val="0"/>
          <w:numId w:val="21"/>
        </w:numPr>
      </w:pPr>
      <w:ins w:id="69" w:author="Gerardine Delanoye" w:date="2017-07-27T14:22:00Z">
        <w:r>
          <w:t>NAVGUIDE</w:t>
        </w:r>
      </w:ins>
    </w:p>
    <w:p w14:paraId="42E83B43" w14:textId="77777777" w:rsidR="00FD3637" w:rsidRDefault="00FD3637">
      <w:pPr>
        <w:spacing w:after="200" w:line="276" w:lineRule="auto"/>
        <w:rPr>
          <w:sz w:val="22"/>
        </w:rPr>
      </w:pPr>
      <w:r>
        <w:br w:type="page"/>
      </w:r>
    </w:p>
    <w:p w14:paraId="6236544D" w14:textId="77777777" w:rsidR="0010151D" w:rsidRDefault="00FD3637" w:rsidP="00FD3637">
      <w:pPr>
        <w:pStyle w:val="Part"/>
      </w:pPr>
      <w:r>
        <w:lastRenderedPageBreak/>
        <w:t xml:space="preserve"> </w:t>
      </w:r>
      <w:bookmarkStart w:id="70" w:name="_Toc471306518"/>
      <w:r>
        <w:t>– TEACHING MODULES</w:t>
      </w:r>
      <w:bookmarkEnd w:id="70"/>
    </w:p>
    <w:p w14:paraId="594CFB71" w14:textId="66BE41F6" w:rsidR="00FD3637" w:rsidRDefault="00FD3637" w:rsidP="00665C35">
      <w:pPr>
        <w:pStyle w:val="Heading1"/>
        <w:numPr>
          <w:ilvl w:val="0"/>
          <w:numId w:val="23"/>
        </w:numPr>
      </w:pPr>
      <w:bookmarkStart w:id="71" w:name="_Toc471306519"/>
      <w:r>
        <w:t xml:space="preserve">MODULE 1 – </w:t>
      </w:r>
      <w:r w:rsidR="00E14BC7" w:rsidRPr="00E14BC7">
        <w:rPr>
          <w:caps w:val="0"/>
        </w:rPr>
        <w:t>AIDS TO NAVIGATION STRUCTURES</w:t>
      </w:r>
      <w:bookmarkEnd w:id="71"/>
    </w:p>
    <w:p w14:paraId="79570659" w14:textId="77777777" w:rsidR="00FD3637" w:rsidRDefault="00FD3637" w:rsidP="00FD3637">
      <w:pPr>
        <w:pStyle w:val="Heading1separatationline"/>
      </w:pPr>
    </w:p>
    <w:p w14:paraId="1A9B7E8B" w14:textId="77777777" w:rsidR="00FD3637" w:rsidRDefault="00FD3637" w:rsidP="00FD3637">
      <w:pPr>
        <w:pStyle w:val="Heading2"/>
      </w:pPr>
      <w:bookmarkStart w:id="72" w:name="_Toc471306520"/>
      <w:r>
        <w:t>Scope</w:t>
      </w:r>
      <w:bookmarkEnd w:id="72"/>
    </w:p>
    <w:p w14:paraId="5A5257DC" w14:textId="77777777" w:rsidR="00FD3637" w:rsidRDefault="00FD3637" w:rsidP="00FD3637">
      <w:pPr>
        <w:pStyle w:val="Heading2separationline"/>
      </w:pPr>
    </w:p>
    <w:p w14:paraId="24018A0F" w14:textId="06684BF5" w:rsidR="00FD3637" w:rsidRDefault="00E14BC7" w:rsidP="00FD3637">
      <w:pPr>
        <w:pStyle w:val="BodyText"/>
      </w:pPr>
      <w:r w:rsidRPr="00E14BC7">
        <w:rPr>
          <w:rFonts w:cs="Arial"/>
        </w:rPr>
        <w:t>This module describes the types of fixed AtoN structures operated by their organisation.</w:t>
      </w:r>
    </w:p>
    <w:p w14:paraId="6A1A33F1" w14:textId="77777777" w:rsidR="00FD3637" w:rsidRDefault="00FD3637" w:rsidP="00FD3637">
      <w:pPr>
        <w:pStyle w:val="Heading2"/>
      </w:pPr>
      <w:bookmarkStart w:id="73" w:name="_Toc471306521"/>
      <w:r>
        <w:t>Learning Objective</w:t>
      </w:r>
      <w:bookmarkEnd w:id="73"/>
    </w:p>
    <w:p w14:paraId="0A47A43B" w14:textId="77777777" w:rsidR="00FD3637" w:rsidRDefault="00FD3637" w:rsidP="00FD3637">
      <w:pPr>
        <w:pStyle w:val="Heading2separationline"/>
      </w:pPr>
    </w:p>
    <w:p w14:paraId="797432B0" w14:textId="281A1514" w:rsidR="002A689F" w:rsidRPr="002A689F" w:rsidRDefault="00E14BC7" w:rsidP="00FD3637">
      <w:pPr>
        <w:pStyle w:val="BodyText"/>
        <w:rPr>
          <w:b/>
        </w:rPr>
      </w:pPr>
      <w:r w:rsidRPr="00E14BC7">
        <w:t xml:space="preserve">To gain a </w:t>
      </w:r>
      <w:r w:rsidRPr="00E14BC7">
        <w:rPr>
          <w:b/>
        </w:rPr>
        <w:t>satisfactory</w:t>
      </w:r>
      <w:r w:rsidRPr="00E14BC7">
        <w:t xml:space="preserve"> understanding of the types and functions of fixed AtoN structures and their components.</w:t>
      </w:r>
    </w:p>
    <w:p w14:paraId="79C9802C" w14:textId="77777777" w:rsidR="00FD3637" w:rsidRDefault="00FD3637" w:rsidP="00FD3637">
      <w:pPr>
        <w:pStyle w:val="Heading2"/>
      </w:pPr>
      <w:bookmarkStart w:id="74" w:name="_Toc471306522"/>
      <w:r>
        <w:t>S</w:t>
      </w:r>
      <w:r w:rsidR="003A30F5">
        <w:t>yllabus</w:t>
      </w:r>
      <w:bookmarkEnd w:id="74"/>
    </w:p>
    <w:p w14:paraId="42470A1A" w14:textId="77777777" w:rsidR="00FD3637" w:rsidRDefault="00FD3637" w:rsidP="00FD3637">
      <w:pPr>
        <w:pStyle w:val="Heading2separationline"/>
      </w:pPr>
    </w:p>
    <w:p w14:paraId="3A5B5380" w14:textId="5C8D060D" w:rsidR="00FD3637" w:rsidRDefault="00FD3637" w:rsidP="00FD3637">
      <w:pPr>
        <w:pStyle w:val="Heading3"/>
      </w:pPr>
      <w:bookmarkStart w:id="75" w:name="_Toc471306523"/>
      <w:r>
        <w:t xml:space="preserve">Lesson 1 – </w:t>
      </w:r>
      <w:r w:rsidR="00E14BC7" w:rsidRPr="00E14BC7">
        <w:t>AtoN Structures</w:t>
      </w:r>
      <w:bookmarkEnd w:id="75"/>
    </w:p>
    <w:p w14:paraId="5C82F09A" w14:textId="40CF9DC3" w:rsidR="00E14BC7" w:rsidRPr="00E14BC7" w:rsidRDefault="00E14BC7" w:rsidP="00403992">
      <w:pPr>
        <w:pStyle w:val="List1"/>
        <w:numPr>
          <w:ilvl w:val="0"/>
          <w:numId w:val="26"/>
        </w:numPr>
      </w:pPr>
      <w:r w:rsidRPr="00E14BC7">
        <w:t>Re</w:t>
      </w:r>
      <w:r>
        <w:t>view of fixed AtoN structures [</w:t>
      </w:r>
      <w:r w:rsidRPr="00E14BC7">
        <w:t>mod</w:t>
      </w:r>
      <w:r>
        <w:t>el course</w:t>
      </w:r>
      <w:r w:rsidRPr="00E14BC7">
        <w:t xml:space="preserve"> L2.1.14]</w:t>
      </w:r>
      <w:r>
        <w:t>.</w:t>
      </w:r>
    </w:p>
    <w:p w14:paraId="2655214F" w14:textId="77E414EF" w:rsidR="00E14BC7" w:rsidRPr="00E14BC7" w:rsidRDefault="00E14BC7" w:rsidP="00403992">
      <w:pPr>
        <w:pStyle w:val="List1"/>
        <w:numPr>
          <w:ilvl w:val="0"/>
          <w:numId w:val="26"/>
        </w:numPr>
      </w:pPr>
      <w:r w:rsidRPr="00E14BC7">
        <w:t>Examples of timber structures and piles</w:t>
      </w:r>
      <w:r>
        <w:t>.</w:t>
      </w:r>
    </w:p>
    <w:p w14:paraId="2AEB939D" w14:textId="0403FF87" w:rsidR="00E14BC7" w:rsidRPr="00E14BC7" w:rsidRDefault="00E14BC7" w:rsidP="00403992">
      <w:pPr>
        <w:pStyle w:val="List1"/>
        <w:numPr>
          <w:ilvl w:val="0"/>
          <w:numId w:val="26"/>
        </w:numPr>
      </w:pPr>
      <w:r w:rsidRPr="00E14BC7">
        <w:t>Examples of masonry and concrete structures</w:t>
      </w:r>
      <w:r>
        <w:t>.</w:t>
      </w:r>
    </w:p>
    <w:p w14:paraId="2A8AC58E" w14:textId="286E8455" w:rsidR="00E14BC7" w:rsidRPr="00E14BC7" w:rsidRDefault="00E14BC7" w:rsidP="00403992">
      <w:pPr>
        <w:pStyle w:val="List1"/>
        <w:numPr>
          <w:ilvl w:val="0"/>
          <w:numId w:val="26"/>
        </w:numPr>
      </w:pPr>
      <w:r w:rsidRPr="00E14BC7">
        <w:t>Examples of ferrous and non-ferrous structures</w:t>
      </w:r>
      <w:r>
        <w:t>.</w:t>
      </w:r>
    </w:p>
    <w:p w14:paraId="5E41B84F" w14:textId="32D783C0" w:rsidR="00CE5BF8" w:rsidRDefault="00E14BC7" w:rsidP="00403992">
      <w:pPr>
        <w:pStyle w:val="List1"/>
        <w:numPr>
          <w:ilvl w:val="0"/>
          <w:numId w:val="26"/>
        </w:numPr>
      </w:pPr>
      <w:r w:rsidRPr="00E14BC7">
        <w:t>Examples of GRP and plastic structures</w:t>
      </w:r>
      <w:r>
        <w:t>.</w:t>
      </w:r>
    </w:p>
    <w:p w14:paraId="1A4884B8" w14:textId="756ABACE" w:rsidR="00FD3637" w:rsidRDefault="00FD3637" w:rsidP="00FD3637">
      <w:pPr>
        <w:pStyle w:val="Heading3"/>
      </w:pPr>
      <w:bookmarkStart w:id="76" w:name="_Toc471306524"/>
      <w:r>
        <w:t xml:space="preserve">Lesson 2 – </w:t>
      </w:r>
      <w:r w:rsidR="00B710A8" w:rsidRPr="00B710A8">
        <w:t>Structure Components</w:t>
      </w:r>
      <w:bookmarkEnd w:id="76"/>
    </w:p>
    <w:p w14:paraId="0E078DCA" w14:textId="5DC9367B" w:rsidR="00B710A8" w:rsidRPr="00B710A8" w:rsidRDefault="00B710A8" w:rsidP="00403992">
      <w:pPr>
        <w:pStyle w:val="List1"/>
        <w:numPr>
          <w:ilvl w:val="0"/>
          <w:numId w:val="27"/>
        </w:numPr>
      </w:pPr>
      <w:r w:rsidRPr="00B710A8">
        <w:t>Ladders</w:t>
      </w:r>
      <w:r>
        <w:t>.</w:t>
      </w:r>
    </w:p>
    <w:p w14:paraId="52D74916" w14:textId="0B3BF883" w:rsidR="00B710A8" w:rsidRPr="00B710A8" w:rsidRDefault="00B710A8" w:rsidP="00403992">
      <w:pPr>
        <w:pStyle w:val="List1"/>
        <w:numPr>
          <w:ilvl w:val="0"/>
          <w:numId w:val="27"/>
        </w:numPr>
      </w:pPr>
      <w:r w:rsidRPr="00B710A8">
        <w:t>Platforms</w:t>
      </w:r>
      <w:r>
        <w:t>.</w:t>
      </w:r>
    </w:p>
    <w:p w14:paraId="6B184E66" w14:textId="16B96C52" w:rsidR="00FD3637" w:rsidRDefault="00B710A8" w:rsidP="00403992">
      <w:pPr>
        <w:pStyle w:val="List1"/>
        <w:numPr>
          <w:ilvl w:val="0"/>
          <w:numId w:val="27"/>
        </w:numPr>
      </w:pPr>
      <w:r w:rsidRPr="00B710A8">
        <w:t>Towers</w:t>
      </w:r>
      <w:r>
        <w:t>.</w:t>
      </w:r>
    </w:p>
    <w:p w14:paraId="38B62549" w14:textId="0878300F" w:rsidR="00FD3637" w:rsidRDefault="00FD3637" w:rsidP="00FD3637">
      <w:pPr>
        <w:pStyle w:val="Heading1"/>
      </w:pPr>
      <w:bookmarkStart w:id="77" w:name="_Toc471306525"/>
      <w:r>
        <w:t xml:space="preserve">MODULE 2 – </w:t>
      </w:r>
      <w:r w:rsidR="00B710A8" w:rsidRPr="00B710A8">
        <w:rPr>
          <w:caps w:val="0"/>
        </w:rPr>
        <w:t>AN INTRODUCTION TO MATERIALS</w:t>
      </w:r>
      <w:bookmarkEnd w:id="77"/>
    </w:p>
    <w:p w14:paraId="3EC13451" w14:textId="77777777" w:rsidR="00FD3637" w:rsidRDefault="00FD3637" w:rsidP="00FD3637">
      <w:pPr>
        <w:pStyle w:val="Heading1separatationline"/>
      </w:pPr>
    </w:p>
    <w:p w14:paraId="1500D641" w14:textId="77777777" w:rsidR="00FD3637" w:rsidRDefault="00FD3637" w:rsidP="00FD3637">
      <w:pPr>
        <w:pStyle w:val="Heading2"/>
      </w:pPr>
      <w:bookmarkStart w:id="78" w:name="_Toc471306526"/>
      <w:r>
        <w:t>Scope</w:t>
      </w:r>
      <w:bookmarkEnd w:id="78"/>
    </w:p>
    <w:p w14:paraId="5C283262" w14:textId="77777777" w:rsidR="00FD3637" w:rsidRDefault="00FD3637" w:rsidP="00FD3637">
      <w:pPr>
        <w:pStyle w:val="Heading2separationline"/>
      </w:pPr>
    </w:p>
    <w:p w14:paraId="0D21D157" w14:textId="02D51728" w:rsidR="00FD3637" w:rsidRPr="00D34F9C" w:rsidRDefault="00B710A8" w:rsidP="00245141">
      <w:pPr>
        <w:pStyle w:val="BodyText"/>
      </w:pPr>
      <w:r w:rsidRPr="00B710A8">
        <w:t>This module describes the range of materials used in the construction of fixed AtoN structures.</w:t>
      </w:r>
    </w:p>
    <w:p w14:paraId="6568B41F" w14:textId="77777777" w:rsidR="00FD3637" w:rsidRDefault="00FD3637" w:rsidP="00FD3637">
      <w:pPr>
        <w:pStyle w:val="Heading2"/>
      </w:pPr>
      <w:bookmarkStart w:id="79" w:name="_Toc471306527"/>
      <w:r>
        <w:t>Learning Objective</w:t>
      </w:r>
      <w:bookmarkEnd w:id="79"/>
    </w:p>
    <w:p w14:paraId="7CD2E7F8" w14:textId="77777777" w:rsidR="00FD3637" w:rsidRDefault="00FD3637" w:rsidP="00FD3637">
      <w:pPr>
        <w:pStyle w:val="Heading2separationline"/>
      </w:pPr>
    </w:p>
    <w:p w14:paraId="421A05B6" w14:textId="3E0E00BB" w:rsidR="00FD3637" w:rsidRPr="00FD3637" w:rsidRDefault="00B710A8" w:rsidP="00245141">
      <w:pPr>
        <w:pStyle w:val="BodyText"/>
      </w:pPr>
      <w:r w:rsidRPr="00B710A8">
        <w:t xml:space="preserve">To gain a </w:t>
      </w:r>
      <w:r w:rsidRPr="00B710A8">
        <w:rPr>
          <w:b/>
        </w:rPr>
        <w:t>satisfactory</w:t>
      </w:r>
      <w:r w:rsidRPr="00B710A8">
        <w:t xml:space="preserve"> understanding of the types of materials used in AtoN structures and their advantages and disadvantages.</w:t>
      </w:r>
    </w:p>
    <w:p w14:paraId="7B59F141" w14:textId="77777777" w:rsidR="00FD3637" w:rsidRDefault="00FD3637" w:rsidP="00FD3637">
      <w:pPr>
        <w:pStyle w:val="Heading2"/>
      </w:pPr>
      <w:bookmarkStart w:id="80" w:name="_Toc471306528"/>
      <w:r>
        <w:t>S</w:t>
      </w:r>
      <w:r w:rsidR="003A30F5">
        <w:t>yllabus</w:t>
      </w:r>
      <w:bookmarkEnd w:id="80"/>
    </w:p>
    <w:p w14:paraId="44893829" w14:textId="77777777" w:rsidR="00FD3637" w:rsidRPr="00FD3637" w:rsidRDefault="00FD3637" w:rsidP="00FD3637">
      <w:pPr>
        <w:pStyle w:val="Heading2separationline"/>
      </w:pPr>
    </w:p>
    <w:p w14:paraId="5F3C45F3" w14:textId="4552249B" w:rsidR="00FD3637" w:rsidRDefault="00FD3637" w:rsidP="00FD3637">
      <w:pPr>
        <w:pStyle w:val="Heading3"/>
      </w:pPr>
      <w:bookmarkStart w:id="81" w:name="_Toc471306529"/>
      <w:r>
        <w:t xml:space="preserve">Lesson 1 – </w:t>
      </w:r>
      <w:r w:rsidR="00B710A8" w:rsidRPr="00B710A8">
        <w:t>Timber</w:t>
      </w:r>
      <w:bookmarkEnd w:id="81"/>
    </w:p>
    <w:p w14:paraId="3FE6D282" w14:textId="4140777F" w:rsidR="00B710A8" w:rsidRPr="00B710A8" w:rsidRDefault="00B710A8" w:rsidP="00403992">
      <w:pPr>
        <w:pStyle w:val="List1"/>
        <w:numPr>
          <w:ilvl w:val="0"/>
          <w:numId w:val="28"/>
        </w:numPr>
      </w:pPr>
      <w:r w:rsidRPr="00B710A8">
        <w:t>Advantages of timber structures</w:t>
      </w:r>
      <w:r>
        <w:t>.</w:t>
      </w:r>
    </w:p>
    <w:p w14:paraId="15268CB6" w14:textId="613528F6" w:rsidR="00B710A8" w:rsidRPr="00B710A8" w:rsidRDefault="00B710A8" w:rsidP="00403992">
      <w:pPr>
        <w:pStyle w:val="List1"/>
        <w:numPr>
          <w:ilvl w:val="0"/>
          <w:numId w:val="28"/>
        </w:numPr>
      </w:pPr>
      <w:r w:rsidRPr="00B710A8">
        <w:t>Disadvantages of timber structures</w:t>
      </w:r>
      <w:r>
        <w:t>.</w:t>
      </w:r>
    </w:p>
    <w:p w14:paraId="265458F1" w14:textId="4F715FCD" w:rsidR="005871F3" w:rsidRDefault="00B710A8" w:rsidP="00403992">
      <w:pPr>
        <w:pStyle w:val="List1"/>
        <w:numPr>
          <w:ilvl w:val="0"/>
          <w:numId w:val="28"/>
        </w:numPr>
      </w:pPr>
      <w:r w:rsidRPr="00B710A8">
        <w:t>Use of steel fasteners and wire ropes</w:t>
      </w:r>
      <w:r>
        <w:t>.</w:t>
      </w:r>
    </w:p>
    <w:p w14:paraId="0CE4CAFA" w14:textId="5DF8965E" w:rsidR="005871F3" w:rsidRDefault="00D34F9C" w:rsidP="00D34F9C">
      <w:pPr>
        <w:pStyle w:val="Heading3"/>
      </w:pPr>
      <w:bookmarkStart w:id="82" w:name="_Toc471306530"/>
      <w:r>
        <w:t xml:space="preserve">Lesson 2 - </w:t>
      </w:r>
      <w:r w:rsidR="00B710A8" w:rsidRPr="00B710A8">
        <w:t>Masonry and Concrete</w:t>
      </w:r>
      <w:bookmarkEnd w:id="82"/>
    </w:p>
    <w:p w14:paraId="73DE8D4D" w14:textId="5E1A0A62" w:rsidR="00B710A8" w:rsidRPr="00B710A8" w:rsidRDefault="00B710A8" w:rsidP="00403992">
      <w:pPr>
        <w:pStyle w:val="List1"/>
        <w:numPr>
          <w:ilvl w:val="0"/>
          <w:numId w:val="29"/>
        </w:numPr>
      </w:pPr>
      <w:r w:rsidRPr="00B710A8">
        <w:t>Properties of quarry stone</w:t>
      </w:r>
      <w:r>
        <w:t>.</w:t>
      </w:r>
    </w:p>
    <w:p w14:paraId="3BDFB6D0" w14:textId="280D4584" w:rsidR="00B710A8" w:rsidRPr="00B710A8" w:rsidRDefault="00B710A8" w:rsidP="00403992">
      <w:pPr>
        <w:pStyle w:val="List1"/>
        <w:numPr>
          <w:ilvl w:val="0"/>
          <w:numId w:val="29"/>
        </w:numPr>
      </w:pPr>
      <w:r w:rsidRPr="00B710A8">
        <w:t>Brickwork</w:t>
      </w:r>
      <w:r>
        <w:t>.</w:t>
      </w:r>
    </w:p>
    <w:p w14:paraId="10751C83" w14:textId="2030B2B8" w:rsidR="00B710A8" w:rsidRPr="00B710A8" w:rsidRDefault="00B710A8" w:rsidP="00403992">
      <w:pPr>
        <w:pStyle w:val="List1"/>
        <w:numPr>
          <w:ilvl w:val="0"/>
          <w:numId w:val="29"/>
        </w:numPr>
      </w:pPr>
      <w:r w:rsidRPr="00B710A8">
        <w:t>Concrete block</w:t>
      </w:r>
      <w:r>
        <w:t>.</w:t>
      </w:r>
    </w:p>
    <w:p w14:paraId="77D383FC" w14:textId="0745078D" w:rsidR="00B710A8" w:rsidRPr="00B710A8" w:rsidRDefault="00B710A8" w:rsidP="00403992">
      <w:pPr>
        <w:pStyle w:val="List1"/>
        <w:numPr>
          <w:ilvl w:val="0"/>
          <w:numId w:val="29"/>
        </w:numPr>
      </w:pPr>
      <w:r w:rsidRPr="00B710A8">
        <w:t>Reinforced concrete</w:t>
      </w:r>
      <w:r>
        <w:t>.</w:t>
      </w:r>
    </w:p>
    <w:p w14:paraId="404B9FDA" w14:textId="7E3F635E" w:rsidR="005871F3" w:rsidRDefault="00B710A8" w:rsidP="00403992">
      <w:pPr>
        <w:pStyle w:val="List1"/>
        <w:numPr>
          <w:ilvl w:val="0"/>
          <w:numId w:val="29"/>
        </w:numPr>
      </w:pPr>
      <w:r w:rsidRPr="00B710A8">
        <w:lastRenderedPageBreak/>
        <w:t>Advantages and disadvantages of masonry and concrete</w:t>
      </w:r>
      <w:r>
        <w:t>.</w:t>
      </w:r>
    </w:p>
    <w:p w14:paraId="30404F87" w14:textId="5E6DC24C" w:rsidR="005871F3" w:rsidRDefault="005871F3" w:rsidP="00D34F9C">
      <w:pPr>
        <w:pStyle w:val="Heading3"/>
      </w:pPr>
      <w:bookmarkStart w:id="83" w:name="_Toc471306531"/>
      <w:r>
        <w:t xml:space="preserve">Lesson 3 – </w:t>
      </w:r>
      <w:r w:rsidR="00B710A8">
        <w:t>Ferrous and non-ferrous metals</w:t>
      </w:r>
      <w:bookmarkEnd w:id="83"/>
    </w:p>
    <w:p w14:paraId="6E91A03A" w14:textId="3343F664" w:rsidR="00B710A8" w:rsidRPr="00B710A8" w:rsidRDefault="00B710A8" w:rsidP="00403992">
      <w:pPr>
        <w:pStyle w:val="List1"/>
        <w:numPr>
          <w:ilvl w:val="0"/>
          <w:numId w:val="30"/>
        </w:numPr>
      </w:pPr>
      <w:r w:rsidRPr="00B710A8">
        <w:t>Steel</w:t>
      </w:r>
      <w:r>
        <w:t>.</w:t>
      </w:r>
    </w:p>
    <w:p w14:paraId="63BCB865" w14:textId="56FFED6B" w:rsidR="00B710A8" w:rsidRPr="00B710A8" w:rsidRDefault="00B710A8" w:rsidP="00403992">
      <w:pPr>
        <w:pStyle w:val="List1"/>
        <w:numPr>
          <w:ilvl w:val="0"/>
          <w:numId w:val="30"/>
        </w:numPr>
      </w:pPr>
      <w:r w:rsidRPr="00B710A8">
        <w:t>Stainless steel</w:t>
      </w:r>
      <w:r>
        <w:t>.</w:t>
      </w:r>
    </w:p>
    <w:p w14:paraId="59FAE71D" w14:textId="20D6441E" w:rsidR="00B710A8" w:rsidRPr="00B710A8" w:rsidRDefault="00B710A8" w:rsidP="00403992">
      <w:pPr>
        <w:pStyle w:val="List1"/>
        <w:numPr>
          <w:ilvl w:val="0"/>
          <w:numId w:val="30"/>
        </w:numPr>
      </w:pPr>
      <w:r w:rsidRPr="00B710A8">
        <w:t>Aluminium</w:t>
      </w:r>
      <w:r>
        <w:t>.</w:t>
      </w:r>
    </w:p>
    <w:p w14:paraId="2E37C603" w14:textId="6649307E" w:rsidR="005871F3" w:rsidRDefault="00B710A8" w:rsidP="00403992">
      <w:pPr>
        <w:pStyle w:val="List1"/>
        <w:numPr>
          <w:ilvl w:val="0"/>
          <w:numId w:val="30"/>
        </w:numPr>
      </w:pPr>
      <w:r w:rsidRPr="00B710A8">
        <w:t>Advantages and disadvantages of metals used for AtoN structures</w:t>
      </w:r>
      <w:r>
        <w:t>.</w:t>
      </w:r>
    </w:p>
    <w:p w14:paraId="33C3B68D" w14:textId="09CBFCFC" w:rsidR="00B710A8" w:rsidRDefault="00B710A8" w:rsidP="00B710A8">
      <w:pPr>
        <w:pStyle w:val="Heading3"/>
      </w:pPr>
      <w:bookmarkStart w:id="84" w:name="_Toc471306532"/>
      <w:r>
        <w:t xml:space="preserve">Lesson 4 - </w:t>
      </w:r>
      <w:r w:rsidRPr="00B710A8">
        <w:t>GRP, plastic and rubber</w:t>
      </w:r>
      <w:bookmarkEnd w:id="84"/>
    </w:p>
    <w:p w14:paraId="777D1623" w14:textId="22269616" w:rsidR="00B710A8" w:rsidRPr="00B710A8" w:rsidRDefault="00B710A8" w:rsidP="00403992">
      <w:pPr>
        <w:pStyle w:val="List1"/>
        <w:numPr>
          <w:ilvl w:val="0"/>
          <w:numId w:val="42"/>
        </w:numPr>
      </w:pPr>
      <w:r w:rsidRPr="00B710A8">
        <w:t>Use, advantages and disadvantages of GRP</w:t>
      </w:r>
      <w:r>
        <w:t>.</w:t>
      </w:r>
    </w:p>
    <w:p w14:paraId="14C7320E" w14:textId="3D588749" w:rsidR="00B710A8" w:rsidRPr="00B710A8" w:rsidRDefault="00B710A8" w:rsidP="00403992">
      <w:pPr>
        <w:pStyle w:val="List1"/>
        <w:numPr>
          <w:ilvl w:val="0"/>
          <w:numId w:val="41"/>
        </w:numPr>
      </w:pPr>
      <w:r w:rsidRPr="00B710A8">
        <w:t>Use, advantages and disadvantages of polyethylene plastics</w:t>
      </w:r>
      <w:r>
        <w:t>.</w:t>
      </w:r>
    </w:p>
    <w:p w14:paraId="4716DC4D" w14:textId="084AC554" w:rsidR="00B710A8" w:rsidRPr="00B710A8" w:rsidRDefault="00B710A8" w:rsidP="00403992">
      <w:pPr>
        <w:pStyle w:val="List1"/>
        <w:numPr>
          <w:ilvl w:val="0"/>
          <w:numId w:val="41"/>
        </w:numPr>
      </w:pPr>
      <w:r w:rsidRPr="00B710A8">
        <w:t>Use, advantages and disadvantages of rubber</w:t>
      </w:r>
      <w:r>
        <w:t>.</w:t>
      </w:r>
    </w:p>
    <w:p w14:paraId="2CB41E02" w14:textId="43795B39" w:rsidR="003A30F5" w:rsidRDefault="003A30F5" w:rsidP="003A30F5">
      <w:pPr>
        <w:pStyle w:val="Heading1"/>
      </w:pPr>
      <w:bookmarkStart w:id="85" w:name="_Toc471306533"/>
      <w:r>
        <w:t xml:space="preserve">MODULE 3 – </w:t>
      </w:r>
      <w:r w:rsidR="001A7A38" w:rsidRPr="001A7A38">
        <w:t>Corrosion of Structures</w:t>
      </w:r>
      <w:bookmarkEnd w:id="85"/>
    </w:p>
    <w:p w14:paraId="14F0000E" w14:textId="77777777" w:rsidR="003A30F5" w:rsidRDefault="003A30F5" w:rsidP="003A30F5">
      <w:pPr>
        <w:pStyle w:val="Heading1separatationline"/>
      </w:pPr>
    </w:p>
    <w:p w14:paraId="563EDDF2" w14:textId="77777777" w:rsidR="003A30F5" w:rsidRDefault="003A30F5" w:rsidP="003A30F5">
      <w:pPr>
        <w:pStyle w:val="Heading2"/>
      </w:pPr>
      <w:bookmarkStart w:id="86" w:name="_Toc471306534"/>
      <w:r>
        <w:t>Scope</w:t>
      </w:r>
      <w:bookmarkEnd w:id="86"/>
    </w:p>
    <w:p w14:paraId="44D563FB" w14:textId="77777777" w:rsidR="003A30F5" w:rsidRDefault="003A30F5" w:rsidP="003A30F5">
      <w:pPr>
        <w:pStyle w:val="Heading2separationline"/>
      </w:pPr>
    </w:p>
    <w:p w14:paraId="49697092" w14:textId="5592ABB5" w:rsidR="003A30F5" w:rsidRPr="00D34F9C" w:rsidRDefault="001A7A38" w:rsidP="00CE5BF8">
      <w:pPr>
        <w:pStyle w:val="BodyText"/>
      </w:pPr>
      <w:r w:rsidRPr="001A7A38">
        <w:t>This module describes the factors effecting the corrosion of structures and methods of protection against corrosion.</w:t>
      </w:r>
    </w:p>
    <w:p w14:paraId="6D106974" w14:textId="77777777" w:rsidR="003A30F5" w:rsidRDefault="003A30F5" w:rsidP="003A30F5">
      <w:pPr>
        <w:pStyle w:val="Heading2"/>
      </w:pPr>
      <w:bookmarkStart w:id="87" w:name="_Toc471306535"/>
      <w:r>
        <w:t>Learning Objective</w:t>
      </w:r>
      <w:bookmarkEnd w:id="87"/>
    </w:p>
    <w:p w14:paraId="29AA6DDE" w14:textId="77777777" w:rsidR="003A30F5" w:rsidRDefault="003A30F5" w:rsidP="003A30F5">
      <w:pPr>
        <w:pStyle w:val="Heading2separationline"/>
      </w:pPr>
    </w:p>
    <w:p w14:paraId="0A45B8B1" w14:textId="3368FE7B" w:rsidR="003A30F5" w:rsidRPr="00FD3637" w:rsidRDefault="001A7A38" w:rsidP="003A30F5">
      <w:pPr>
        <w:pStyle w:val="BodyText"/>
      </w:pPr>
      <w:r w:rsidRPr="001A7A38">
        <w:t xml:space="preserve">To gain a </w:t>
      </w:r>
      <w:r w:rsidRPr="001A7A38">
        <w:rPr>
          <w:b/>
        </w:rPr>
        <w:t>basic</w:t>
      </w:r>
      <w:r w:rsidRPr="001A7A38">
        <w:t xml:space="preserve"> understanding of the effects of corrosion on materials used for AtoN structures.</w:t>
      </w:r>
    </w:p>
    <w:p w14:paraId="2FCB0604" w14:textId="77777777" w:rsidR="003A30F5" w:rsidRDefault="003A30F5" w:rsidP="003A30F5">
      <w:pPr>
        <w:pStyle w:val="Heading2"/>
      </w:pPr>
      <w:bookmarkStart w:id="88" w:name="_Toc471306536"/>
      <w:r>
        <w:t>Syllabus</w:t>
      </w:r>
      <w:bookmarkEnd w:id="88"/>
    </w:p>
    <w:p w14:paraId="1AB28546" w14:textId="77777777" w:rsidR="003A30F5" w:rsidRPr="00FD3637" w:rsidRDefault="003A30F5" w:rsidP="003A30F5">
      <w:pPr>
        <w:pStyle w:val="Heading2separationline"/>
      </w:pPr>
    </w:p>
    <w:p w14:paraId="4DAF7C49" w14:textId="01909482" w:rsidR="003A30F5" w:rsidRDefault="003A30F5" w:rsidP="003A30F5">
      <w:pPr>
        <w:pStyle w:val="Heading3"/>
      </w:pPr>
      <w:bookmarkStart w:id="89" w:name="_Toc471306537"/>
      <w:r>
        <w:t xml:space="preserve">Lesson 1 – </w:t>
      </w:r>
      <w:r w:rsidR="006301C8" w:rsidRPr="006301C8">
        <w:t>Rot, decay and corrosion of timber and metal fasteners</w:t>
      </w:r>
      <w:bookmarkEnd w:id="89"/>
    </w:p>
    <w:p w14:paraId="0FACBBA9" w14:textId="1309F822" w:rsidR="006301C8" w:rsidRPr="006301C8" w:rsidRDefault="006301C8" w:rsidP="00403992">
      <w:pPr>
        <w:pStyle w:val="List1"/>
        <w:numPr>
          <w:ilvl w:val="0"/>
          <w:numId w:val="31"/>
        </w:numPr>
      </w:pPr>
      <w:r w:rsidRPr="006301C8">
        <w:t>Fungal rot</w:t>
      </w:r>
      <w:r>
        <w:t>.</w:t>
      </w:r>
    </w:p>
    <w:p w14:paraId="70A7F87D" w14:textId="0080DA2A" w:rsidR="006301C8" w:rsidRPr="006301C8" w:rsidRDefault="006301C8" w:rsidP="00403992">
      <w:pPr>
        <w:pStyle w:val="List1"/>
        <w:numPr>
          <w:ilvl w:val="0"/>
          <w:numId w:val="31"/>
        </w:numPr>
      </w:pPr>
      <w:r w:rsidRPr="006301C8">
        <w:t>Marine borer and insects</w:t>
      </w:r>
      <w:r>
        <w:t>.</w:t>
      </w:r>
    </w:p>
    <w:p w14:paraId="76F4D927" w14:textId="6A3E3E5E" w:rsidR="006301C8" w:rsidRPr="006301C8" w:rsidRDefault="006301C8" w:rsidP="00403992">
      <w:pPr>
        <w:pStyle w:val="List1"/>
        <w:numPr>
          <w:ilvl w:val="0"/>
          <w:numId w:val="31"/>
        </w:numPr>
      </w:pPr>
      <w:r w:rsidRPr="006301C8">
        <w:t>Microporous coatings</w:t>
      </w:r>
      <w:r>
        <w:t>.</w:t>
      </w:r>
    </w:p>
    <w:p w14:paraId="2A3BB637" w14:textId="70EB966E" w:rsidR="006301C8" w:rsidRPr="006301C8" w:rsidRDefault="006301C8" w:rsidP="00403992">
      <w:pPr>
        <w:pStyle w:val="List1"/>
        <w:numPr>
          <w:ilvl w:val="0"/>
          <w:numId w:val="31"/>
        </w:numPr>
      </w:pPr>
      <w:r w:rsidRPr="006301C8">
        <w:t>Connector and fastener corrosion</w:t>
      </w:r>
      <w:r>
        <w:t>.</w:t>
      </w:r>
    </w:p>
    <w:p w14:paraId="603FDCA7" w14:textId="18F6F00D" w:rsidR="003A30F5" w:rsidRDefault="006301C8" w:rsidP="00403992">
      <w:pPr>
        <w:pStyle w:val="List1"/>
        <w:numPr>
          <w:ilvl w:val="0"/>
          <w:numId w:val="31"/>
        </w:numPr>
      </w:pPr>
      <w:r w:rsidRPr="006301C8">
        <w:t>Impact damage</w:t>
      </w:r>
      <w:r>
        <w:t>.</w:t>
      </w:r>
    </w:p>
    <w:p w14:paraId="0D00CE3C" w14:textId="5E3F8AF1" w:rsidR="003A30F5" w:rsidRDefault="003A30F5" w:rsidP="003A30F5">
      <w:pPr>
        <w:pStyle w:val="Heading3"/>
      </w:pPr>
      <w:bookmarkStart w:id="90" w:name="_Toc471306538"/>
      <w:r>
        <w:t xml:space="preserve">Lesson 2 - </w:t>
      </w:r>
      <w:r w:rsidR="006301C8" w:rsidRPr="006301C8">
        <w:t>Corrosion of metal structures (Part 1)</w:t>
      </w:r>
      <w:bookmarkEnd w:id="90"/>
    </w:p>
    <w:p w14:paraId="6C41D43B" w14:textId="48D863E5" w:rsidR="006301C8" w:rsidRPr="006301C8" w:rsidRDefault="006301C8" w:rsidP="00403992">
      <w:pPr>
        <w:pStyle w:val="List1"/>
        <w:numPr>
          <w:ilvl w:val="0"/>
          <w:numId w:val="32"/>
        </w:numPr>
      </w:pPr>
      <w:r w:rsidRPr="006301C8">
        <w:t>Electro-chemical corrosion</w:t>
      </w:r>
      <w:r>
        <w:t>.</w:t>
      </w:r>
    </w:p>
    <w:p w14:paraId="3477D797" w14:textId="307D2DB8" w:rsidR="006301C8" w:rsidRPr="006301C8" w:rsidRDefault="006301C8" w:rsidP="00403992">
      <w:pPr>
        <w:pStyle w:val="List1"/>
        <w:numPr>
          <w:ilvl w:val="0"/>
          <w:numId w:val="32"/>
        </w:numPr>
      </w:pPr>
      <w:r w:rsidRPr="006301C8">
        <w:t>Corrosion and coating loss</w:t>
      </w:r>
      <w:r>
        <w:t>.</w:t>
      </w:r>
    </w:p>
    <w:p w14:paraId="749694F1" w14:textId="4D4FCA67" w:rsidR="006301C8" w:rsidRPr="006301C8" w:rsidRDefault="006301C8" w:rsidP="00403992">
      <w:pPr>
        <w:pStyle w:val="List1"/>
        <w:numPr>
          <w:ilvl w:val="0"/>
          <w:numId w:val="32"/>
        </w:numPr>
      </w:pPr>
      <w:r w:rsidRPr="006301C8">
        <w:t>Abrasion</w:t>
      </w:r>
      <w:r>
        <w:t>.</w:t>
      </w:r>
    </w:p>
    <w:p w14:paraId="4FDCE0A1" w14:textId="0914B41A" w:rsidR="006301C8" w:rsidRPr="006301C8" w:rsidRDefault="006301C8" w:rsidP="00403992">
      <w:pPr>
        <w:pStyle w:val="List1"/>
        <w:numPr>
          <w:ilvl w:val="0"/>
          <w:numId w:val="32"/>
        </w:numPr>
      </w:pPr>
      <w:r w:rsidRPr="006301C8">
        <w:t>Loosening of structural connections</w:t>
      </w:r>
      <w:r>
        <w:t>.</w:t>
      </w:r>
    </w:p>
    <w:p w14:paraId="67A25CB9" w14:textId="7A4E0562" w:rsidR="006301C8" w:rsidRPr="006301C8" w:rsidRDefault="006301C8" w:rsidP="00403992">
      <w:pPr>
        <w:pStyle w:val="List1"/>
        <w:numPr>
          <w:ilvl w:val="0"/>
          <w:numId w:val="32"/>
        </w:numPr>
      </w:pPr>
      <w:r w:rsidRPr="006301C8">
        <w:t>Missing bolts</w:t>
      </w:r>
      <w:r>
        <w:t>.</w:t>
      </w:r>
    </w:p>
    <w:p w14:paraId="5ACC160C" w14:textId="1E318CCB" w:rsidR="006301C8" w:rsidRPr="006301C8" w:rsidRDefault="006301C8" w:rsidP="00403992">
      <w:pPr>
        <w:pStyle w:val="List1"/>
        <w:numPr>
          <w:ilvl w:val="0"/>
          <w:numId w:val="32"/>
        </w:numPr>
      </w:pPr>
      <w:r w:rsidRPr="006301C8">
        <w:t>Metal fatigue and failure</w:t>
      </w:r>
      <w:r>
        <w:t>.</w:t>
      </w:r>
    </w:p>
    <w:p w14:paraId="6276B954" w14:textId="6DF31BE3" w:rsidR="006301C8" w:rsidRPr="006301C8" w:rsidRDefault="006301C8" w:rsidP="00403992">
      <w:pPr>
        <w:pStyle w:val="List1"/>
        <w:numPr>
          <w:ilvl w:val="0"/>
          <w:numId w:val="32"/>
        </w:numPr>
      </w:pPr>
      <w:r w:rsidRPr="006301C8">
        <w:t>Overloading</w:t>
      </w:r>
      <w:r>
        <w:t>.</w:t>
      </w:r>
    </w:p>
    <w:p w14:paraId="72F485EC" w14:textId="2281D2FF" w:rsidR="003A30F5" w:rsidRDefault="006301C8" w:rsidP="00403992">
      <w:pPr>
        <w:pStyle w:val="List1"/>
        <w:numPr>
          <w:ilvl w:val="0"/>
          <w:numId w:val="32"/>
        </w:numPr>
      </w:pPr>
      <w:r w:rsidRPr="006301C8">
        <w:t>Loss of foundation metal</w:t>
      </w:r>
      <w:r>
        <w:t>.</w:t>
      </w:r>
    </w:p>
    <w:p w14:paraId="29C29C6E" w14:textId="5D18F734" w:rsidR="003A30F5" w:rsidRDefault="003A30F5" w:rsidP="003A30F5">
      <w:pPr>
        <w:pStyle w:val="Heading3"/>
      </w:pPr>
      <w:bookmarkStart w:id="91" w:name="_Toc471306539"/>
      <w:r>
        <w:t xml:space="preserve">Lesson 3 – </w:t>
      </w:r>
      <w:r w:rsidR="006301C8" w:rsidRPr="006301C8">
        <w:t>Corrosion of metals (Part 2)</w:t>
      </w:r>
      <w:bookmarkEnd w:id="91"/>
    </w:p>
    <w:p w14:paraId="2C44DB61" w14:textId="09C52E54" w:rsidR="00056F7A" w:rsidRPr="00056F7A" w:rsidRDefault="00056F7A" w:rsidP="00403992">
      <w:pPr>
        <w:pStyle w:val="List1"/>
        <w:numPr>
          <w:ilvl w:val="0"/>
          <w:numId w:val="33"/>
        </w:numPr>
      </w:pPr>
      <w:r w:rsidRPr="00056F7A">
        <w:t>Galvanic corrosion</w:t>
      </w:r>
      <w:r>
        <w:t>.</w:t>
      </w:r>
    </w:p>
    <w:p w14:paraId="68A0D12E" w14:textId="6C8EF7F9" w:rsidR="00056F7A" w:rsidRPr="00056F7A" w:rsidRDefault="00056F7A" w:rsidP="00403992">
      <w:pPr>
        <w:pStyle w:val="List1"/>
        <w:numPr>
          <w:ilvl w:val="0"/>
          <w:numId w:val="33"/>
        </w:numPr>
      </w:pPr>
      <w:r w:rsidRPr="00056F7A">
        <w:t>Isolating dissimilar metals</w:t>
      </w:r>
      <w:r>
        <w:t>.</w:t>
      </w:r>
    </w:p>
    <w:p w14:paraId="7C85D3B5" w14:textId="43CBF2C9" w:rsidR="00056F7A" w:rsidRPr="00056F7A" w:rsidRDefault="00056F7A" w:rsidP="00403992">
      <w:pPr>
        <w:pStyle w:val="List1"/>
        <w:numPr>
          <w:ilvl w:val="0"/>
          <w:numId w:val="33"/>
        </w:numPr>
      </w:pPr>
      <w:r w:rsidRPr="00056F7A">
        <w:lastRenderedPageBreak/>
        <w:t>Abrasion and wear</w:t>
      </w:r>
      <w:r>
        <w:t>.</w:t>
      </w:r>
    </w:p>
    <w:p w14:paraId="29F7FECE" w14:textId="022DCF15" w:rsidR="003A30F5" w:rsidRPr="005871F3" w:rsidRDefault="00056F7A" w:rsidP="00403992">
      <w:pPr>
        <w:pStyle w:val="List1"/>
        <w:numPr>
          <w:ilvl w:val="0"/>
          <w:numId w:val="33"/>
        </w:numPr>
      </w:pPr>
      <w:r w:rsidRPr="00056F7A">
        <w:t>Microbial corrosion</w:t>
      </w:r>
      <w:r>
        <w:t>.</w:t>
      </w:r>
    </w:p>
    <w:p w14:paraId="29F6EC52" w14:textId="2CB697AA" w:rsidR="003A30F5" w:rsidRDefault="003A30F5" w:rsidP="003A30F5">
      <w:pPr>
        <w:pStyle w:val="Heading1"/>
      </w:pPr>
      <w:bookmarkStart w:id="92" w:name="_Toc471306540"/>
      <w:r>
        <w:t xml:space="preserve">MODULE 4 – </w:t>
      </w:r>
      <w:r w:rsidR="00F8282A" w:rsidRPr="00F8282A">
        <w:rPr>
          <w:caps w:val="0"/>
        </w:rPr>
        <w:t>CATHODIC PROTECTION</w:t>
      </w:r>
      <w:bookmarkEnd w:id="92"/>
    </w:p>
    <w:p w14:paraId="00D4C435" w14:textId="77777777" w:rsidR="003A30F5" w:rsidRDefault="003A30F5" w:rsidP="003A30F5">
      <w:pPr>
        <w:pStyle w:val="Heading1separatationline"/>
      </w:pPr>
    </w:p>
    <w:p w14:paraId="7D77E47D" w14:textId="77777777" w:rsidR="003A30F5" w:rsidRDefault="003A30F5" w:rsidP="003A30F5">
      <w:pPr>
        <w:pStyle w:val="Heading2"/>
      </w:pPr>
      <w:bookmarkStart w:id="93" w:name="_Toc471306541"/>
      <w:r>
        <w:t>Scope</w:t>
      </w:r>
      <w:bookmarkEnd w:id="93"/>
    </w:p>
    <w:p w14:paraId="7B859B4D" w14:textId="77777777" w:rsidR="003A30F5" w:rsidRDefault="003A30F5" w:rsidP="003A30F5">
      <w:pPr>
        <w:pStyle w:val="Heading2separationline"/>
      </w:pPr>
    </w:p>
    <w:p w14:paraId="4FA3C325" w14:textId="2087BCA8" w:rsidR="003A30F5" w:rsidRPr="00D34F9C" w:rsidRDefault="00F8282A" w:rsidP="00245141">
      <w:pPr>
        <w:pStyle w:val="BodyText"/>
      </w:pPr>
      <w:r w:rsidRPr="00F8282A">
        <w:t>This module describes the use of anodes to protect AtoN structures.</w:t>
      </w:r>
    </w:p>
    <w:p w14:paraId="58824B1D" w14:textId="77777777" w:rsidR="003A30F5" w:rsidRDefault="003A30F5" w:rsidP="003A30F5">
      <w:pPr>
        <w:pStyle w:val="Heading2"/>
      </w:pPr>
      <w:bookmarkStart w:id="94" w:name="_Toc471306542"/>
      <w:r>
        <w:t>Learning Objective</w:t>
      </w:r>
      <w:bookmarkEnd w:id="94"/>
    </w:p>
    <w:p w14:paraId="19888E39" w14:textId="77777777" w:rsidR="003A30F5" w:rsidRDefault="003A30F5" w:rsidP="003A30F5">
      <w:pPr>
        <w:pStyle w:val="Heading2separationline"/>
      </w:pPr>
    </w:p>
    <w:p w14:paraId="26C4EFC2" w14:textId="34A6DB7C" w:rsidR="003A30F5" w:rsidRPr="00FD3637" w:rsidRDefault="00F8282A" w:rsidP="003A30F5">
      <w:pPr>
        <w:pStyle w:val="BodyText"/>
      </w:pPr>
      <w:r w:rsidRPr="00F8282A">
        <w:t xml:space="preserve">To gain a </w:t>
      </w:r>
      <w:r w:rsidRPr="00F8282A">
        <w:rPr>
          <w:b/>
        </w:rPr>
        <w:t>basic</w:t>
      </w:r>
      <w:r w:rsidRPr="00F8282A">
        <w:t xml:space="preserve"> understanding of the types and functions of sacrificial anodes and their application in the protection of fixed steel structures.</w:t>
      </w:r>
    </w:p>
    <w:p w14:paraId="6C2EB127" w14:textId="77777777" w:rsidR="003A30F5" w:rsidRDefault="003A30F5" w:rsidP="003A30F5">
      <w:pPr>
        <w:pStyle w:val="Heading2"/>
      </w:pPr>
      <w:bookmarkStart w:id="95" w:name="_Toc471306543"/>
      <w:r>
        <w:t>Syllabus</w:t>
      </w:r>
      <w:bookmarkEnd w:id="95"/>
    </w:p>
    <w:p w14:paraId="564F108A" w14:textId="77777777" w:rsidR="003A30F5" w:rsidRPr="00FD3637" w:rsidRDefault="003A30F5" w:rsidP="003A30F5">
      <w:pPr>
        <w:pStyle w:val="Heading2separationline"/>
      </w:pPr>
    </w:p>
    <w:p w14:paraId="323A6336" w14:textId="4A456AB0" w:rsidR="003A30F5" w:rsidRDefault="003A30F5" w:rsidP="003A30F5">
      <w:pPr>
        <w:pStyle w:val="Heading3"/>
      </w:pPr>
      <w:bookmarkStart w:id="96" w:name="_Toc471306544"/>
      <w:r>
        <w:t xml:space="preserve">Lesson 1 – </w:t>
      </w:r>
      <w:r w:rsidR="00E94437" w:rsidRPr="00E94437">
        <w:t>Sacrificial anodes</w:t>
      </w:r>
      <w:bookmarkEnd w:id="96"/>
    </w:p>
    <w:p w14:paraId="67FD2FF7" w14:textId="2964E10C" w:rsidR="00D4322F" w:rsidRPr="00D4322F" w:rsidRDefault="00D4322F" w:rsidP="00403992">
      <w:pPr>
        <w:pStyle w:val="List1"/>
        <w:numPr>
          <w:ilvl w:val="0"/>
          <w:numId w:val="34"/>
        </w:numPr>
      </w:pPr>
      <w:r w:rsidRPr="00D4322F">
        <w:t>Basic theory of sacrificial anodes</w:t>
      </w:r>
      <w:r>
        <w:t>.</w:t>
      </w:r>
    </w:p>
    <w:p w14:paraId="04FCE9BC" w14:textId="3349984F" w:rsidR="003A30F5" w:rsidRDefault="00D4322F" w:rsidP="00403992">
      <w:pPr>
        <w:pStyle w:val="List1"/>
        <w:numPr>
          <w:ilvl w:val="0"/>
          <w:numId w:val="34"/>
        </w:numPr>
      </w:pPr>
      <w:r w:rsidRPr="00D4322F">
        <w:t>Applications of Cathodic protection</w:t>
      </w:r>
      <w:r>
        <w:t>.</w:t>
      </w:r>
    </w:p>
    <w:p w14:paraId="759F7FF9" w14:textId="25FAC29F" w:rsidR="003A30F5" w:rsidRDefault="003A30F5" w:rsidP="003A30F5">
      <w:pPr>
        <w:pStyle w:val="Heading3"/>
      </w:pPr>
      <w:bookmarkStart w:id="97" w:name="_Toc471306545"/>
      <w:r>
        <w:t xml:space="preserve">Lesson 2 - </w:t>
      </w:r>
      <w:r w:rsidR="00E94437" w:rsidRPr="00E94437">
        <w:t>Fitting cathodic protection</w:t>
      </w:r>
      <w:bookmarkEnd w:id="97"/>
    </w:p>
    <w:p w14:paraId="08B8E80B" w14:textId="2E81593F" w:rsidR="00D4322F" w:rsidRPr="00D4322F" w:rsidRDefault="00D4322F" w:rsidP="00403992">
      <w:pPr>
        <w:pStyle w:val="List1"/>
        <w:numPr>
          <w:ilvl w:val="0"/>
          <w:numId w:val="35"/>
        </w:numPr>
      </w:pPr>
      <w:r w:rsidRPr="00D4322F">
        <w:t>Types of anodes</w:t>
      </w:r>
      <w:r>
        <w:t>.</w:t>
      </w:r>
    </w:p>
    <w:p w14:paraId="02FD79E2" w14:textId="42861FDE" w:rsidR="003A30F5" w:rsidRDefault="00D4322F" w:rsidP="00403992">
      <w:pPr>
        <w:pStyle w:val="List1"/>
        <w:numPr>
          <w:ilvl w:val="0"/>
          <w:numId w:val="35"/>
        </w:numPr>
      </w:pPr>
      <w:r w:rsidRPr="00D4322F">
        <w:t>Fitting anodes</w:t>
      </w:r>
      <w:r>
        <w:t>.</w:t>
      </w:r>
    </w:p>
    <w:p w14:paraId="5139817B" w14:textId="0AFF1451" w:rsidR="003A30F5" w:rsidRDefault="003A30F5" w:rsidP="003A30F5">
      <w:pPr>
        <w:pStyle w:val="Heading3"/>
      </w:pPr>
      <w:bookmarkStart w:id="98" w:name="_Toc471306546"/>
      <w:r>
        <w:t xml:space="preserve">Lesson 3 – </w:t>
      </w:r>
      <w:r w:rsidR="00E94437" w:rsidRPr="00E94437">
        <w:t>Active Cathodic Protection Systems</w:t>
      </w:r>
      <w:bookmarkEnd w:id="98"/>
    </w:p>
    <w:p w14:paraId="00862F50" w14:textId="3CBC7FD7" w:rsidR="00D4322F" w:rsidRPr="00D4322F" w:rsidRDefault="00D4322F" w:rsidP="00403992">
      <w:pPr>
        <w:pStyle w:val="List1"/>
        <w:numPr>
          <w:ilvl w:val="0"/>
          <w:numId w:val="36"/>
        </w:numPr>
      </w:pPr>
      <w:r w:rsidRPr="00D4322F">
        <w:t>Impressed current</w:t>
      </w:r>
      <w:r>
        <w:t>.</w:t>
      </w:r>
    </w:p>
    <w:p w14:paraId="2629363C" w14:textId="26811EC5" w:rsidR="005871F3" w:rsidRDefault="00D4322F" w:rsidP="00403992">
      <w:pPr>
        <w:pStyle w:val="List1"/>
        <w:numPr>
          <w:ilvl w:val="0"/>
          <w:numId w:val="36"/>
        </w:numPr>
      </w:pPr>
      <w:r w:rsidRPr="00D4322F">
        <w:t>Inspection and testing</w:t>
      </w:r>
      <w:r>
        <w:t>.</w:t>
      </w:r>
    </w:p>
    <w:p w14:paraId="16127185" w14:textId="36406045" w:rsidR="003A30F5" w:rsidRDefault="003A30F5" w:rsidP="003A30F5">
      <w:pPr>
        <w:pStyle w:val="Heading1"/>
      </w:pPr>
      <w:bookmarkStart w:id="99" w:name="_Toc471306547"/>
      <w:r>
        <w:t xml:space="preserve">MODULE 5 – </w:t>
      </w:r>
      <w:r w:rsidR="00643FBC" w:rsidRPr="00643FBC">
        <w:rPr>
          <w:caps w:val="0"/>
        </w:rPr>
        <w:t>WEATHERING OF STONE AND CONCRETE</w:t>
      </w:r>
      <w:bookmarkEnd w:id="99"/>
    </w:p>
    <w:p w14:paraId="5C99A700" w14:textId="77777777" w:rsidR="003A30F5" w:rsidRDefault="003A30F5" w:rsidP="003A30F5">
      <w:pPr>
        <w:pStyle w:val="Heading1separatationline"/>
      </w:pPr>
    </w:p>
    <w:p w14:paraId="0DA880DF" w14:textId="77777777" w:rsidR="003A30F5" w:rsidRDefault="003A30F5" w:rsidP="003A30F5">
      <w:pPr>
        <w:pStyle w:val="Heading2"/>
      </w:pPr>
      <w:bookmarkStart w:id="100" w:name="_Toc471306548"/>
      <w:r>
        <w:t>Scope</w:t>
      </w:r>
      <w:bookmarkEnd w:id="100"/>
    </w:p>
    <w:p w14:paraId="1464A4A2" w14:textId="77777777" w:rsidR="003A30F5" w:rsidRDefault="003A30F5" w:rsidP="003A30F5">
      <w:pPr>
        <w:pStyle w:val="Heading2separationline"/>
      </w:pPr>
    </w:p>
    <w:p w14:paraId="740CA879" w14:textId="58F07FED" w:rsidR="003A30F5" w:rsidRPr="00D34F9C" w:rsidRDefault="00643FBC" w:rsidP="00CE5BF8">
      <w:pPr>
        <w:pStyle w:val="BodyText"/>
      </w:pPr>
      <w:r w:rsidRPr="00643FBC">
        <w:t>This module describes how stone or concrete structures can be protected against the effects of weathering and corrosion of reinforcement.</w:t>
      </w:r>
    </w:p>
    <w:p w14:paraId="24A8310E" w14:textId="77777777" w:rsidR="003A30F5" w:rsidRDefault="003A30F5" w:rsidP="003A30F5">
      <w:pPr>
        <w:pStyle w:val="Heading2"/>
      </w:pPr>
      <w:bookmarkStart w:id="101" w:name="_Toc471306549"/>
      <w:r>
        <w:t>Learning Objective</w:t>
      </w:r>
      <w:bookmarkEnd w:id="101"/>
    </w:p>
    <w:p w14:paraId="636EACBE" w14:textId="77777777" w:rsidR="003A30F5" w:rsidRDefault="003A30F5" w:rsidP="003A30F5">
      <w:pPr>
        <w:pStyle w:val="Heading2separationline"/>
      </w:pPr>
    </w:p>
    <w:p w14:paraId="27E5D9E1" w14:textId="551E897B" w:rsidR="003A30F5" w:rsidRPr="00FD3637" w:rsidRDefault="00643FBC" w:rsidP="003A30F5">
      <w:pPr>
        <w:pStyle w:val="BodyText"/>
      </w:pPr>
      <w:r w:rsidRPr="00643FBC">
        <w:t xml:space="preserve">To gain a </w:t>
      </w:r>
      <w:r w:rsidRPr="00643FBC">
        <w:rPr>
          <w:b/>
        </w:rPr>
        <w:t>basic</w:t>
      </w:r>
      <w:r w:rsidRPr="00643FBC">
        <w:t xml:space="preserve"> understanding of the effect of weathering on stone and concrete.</w:t>
      </w:r>
    </w:p>
    <w:p w14:paraId="37E452F2" w14:textId="77777777" w:rsidR="003A30F5" w:rsidRDefault="003A30F5" w:rsidP="003A30F5">
      <w:pPr>
        <w:pStyle w:val="Heading2"/>
      </w:pPr>
      <w:bookmarkStart w:id="102" w:name="_Toc471306550"/>
      <w:r>
        <w:t>Syllabus</w:t>
      </w:r>
      <w:bookmarkEnd w:id="102"/>
    </w:p>
    <w:p w14:paraId="4D4EEF52" w14:textId="77777777" w:rsidR="003A30F5" w:rsidRPr="00FD3637" w:rsidRDefault="003A30F5" w:rsidP="003A30F5">
      <w:pPr>
        <w:pStyle w:val="Heading2separationline"/>
      </w:pPr>
    </w:p>
    <w:p w14:paraId="683FFBB9" w14:textId="5511DEBE" w:rsidR="003A30F5" w:rsidRDefault="003A30F5" w:rsidP="003A30F5">
      <w:pPr>
        <w:pStyle w:val="Heading3"/>
      </w:pPr>
      <w:bookmarkStart w:id="103" w:name="_Toc471306551"/>
      <w:r>
        <w:t xml:space="preserve">Lesson 1 – </w:t>
      </w:r>
      <w:r w:rsidR="00643FBC" w:rsidRPr="00643FBC">
        <w:t>Causes of stone deterioration</w:t>
      </w:r>
      <w:bookmarkEnd w:id="103"/>
    </w:p>
    <w:p w14:paraId="1FFACC2F" w14:textId="3ADA36E2" w:rsidR="00643FBC" w:rsidRPr="00643FBC" w:rsidRDefault="00643FBC" w:rsidP="00403992">
      <w:pPr>
        <w:pStyle w:val="List1"/>
        <w:numPr>
          <w:ilvl w:val="0"/>
          <w:numId w:val="37"/>
        </w:numPr>
      </w:pPr>
      <w:r w:rsidRPr="00643FBC">
        <w:t>Gravity-related debris release</w:t>
      </w:r>
      <w:r w:rsidR="00A25EBE">
        <w:t>.</w:t>
      </w:r>
    </w:p>
    <w:p w14:paraId="7377E7E2" w14:textId="702AF3DC" w:rsidR="00643FBC" w:rsidRPr="00643FBC" w:rsidRDefault="00643FBC" w:rsidP="00403992">
      <w:pPr>
        <w:pStyle w:val="List1"/>
        <w:numPr>
          <w:ilvl w:val="0"/>
          <w:numId w:val="37"/>
        </w:numPr>
      </w:pPr>
      <w:r w:rsidRPr="00643FBC">
        <w:t>Salt action</w:t>
      </w:r>
      <w:r w:rsidR="00A25EBE">
        <w:t>.</w:t>
      </w:r>
    </w:p>
    <w:p w14:paraId="79A8C75D" w14:textId="206224D0" w:rsidR="003A30F5" w:rsidRDefault="00643FBC" w:rsidP="00403992">
      <w:pPr>
        <w:pStyle w:val="List1"/>
        <w:numPr>
          <w:ilvl w:val="0"/>
          <w:numId w:val="37"/>
        </w:numPr>
      </w:pPr>
      <w:r w:rsidRPr="00643FBC">
        <w:t>Crustaceans</w:t>
      </w:r>
      <w:r w:rsidR="00A25EBE">
        <w:t>.</w:t>
      </w:r>
    </w:p>
    <w:p w14:paraId="5AF52ED9" w14:textId="319E3343" w:rsidR="003A30F5" w:rsidRDefault="003A30F5" w:rsidP="003A30F5">
      <w:pPr>
        <w:pStyle w:val="Heading3"/>
      </w:pPr>
      <w:bookmarkStart w:id="104" w:name="_Toc471306552"/>
      <w:r>
        <w:t xml:space="preserve">Lesson 2 - </w:t>
      </w:r>
      <w:r w:rsidR="00643FBC" w:rsidRPr="00643FBC">
        <w:t>Protection against stone deterioration</w:t>
      </w:r>
      <w:bookmarkEnd w:id="104"/>
    </w:p>
    <w:p w14:paraId="5A1DDFD9" w14:textId="03F9C75E" w:rsidR="00643FBC" w:rsidRPr="00643FBC" w:rsidRDefault="00643FBC" w:rsidP="00403992">
      <w:pPr>
        <w:pStyle w:val="List1"/>
        <w:numPr>
          <w:ilvl w:val="0"/>
          <w:numId w:val="38"/>
        </w:numPr>
      </w:pPr>
      <w:r w:rsidRPr="00643FBC">
        <w:t>Removal of vegetation</w:t>
      </w:r>
      <w:r w:rsidR="00A25EBE">
        <w:t>.</w:t>
      </w:r>
    </w:p>
    <w:p w14:paraId="0B13229C" w14:textId="4CD0DEA2" w:rsidR="003A30F5" w:rsidRDefault="00643FBC" w:rsidP="00403992">
      <w:pPr>
        <w:pStyle w:val="List1"/>
        <w:numPr>
          <w:ilvl w:val="0"/>
          <w:numId w:val="38"/>
        </w:numPr>
      </w:pPr>
      <w:r w:rsidRPr="00643FBC">
        <w:t>Humidity control and airflow</w:t>
      </w:r>
      <w:r w:rsidR="00A25EBE">
        <w:t>.</w:t>
      </w:r>
    </w:p>
    <w:p w14:paraId="78238419" w14:textId="71668B93" w:rsidR="003A30F5" w:rsidRDefault="003A30F5" w:rsidP="003A30F5">
      <w:pPr>
        <w:pStyle w:val="Heading3"/>
      </w:pPr>
      <w:bookmarkStart w:id="105" w:name="_Toc471306553"/>
      <w:r>
        <w:t xml:space="preserve">Lesson 3 – </w:t>
      </w:r>
      <w:r w:rsidR="00643FBC" w:rsidRPr="00643FBC">
        <w:t>Concrete Corrosion</w:t>
      </w:r>
      <w:bookmarkEnd w:id="105"/>
    </w:p>
    <w:p w14:paraId="17AABEF3" w14:textId="157BE36F" w:rsidR="00643FBC" w:rsidRPr="00643FBC" w:rsidRDefault="00643FBC" w:rsidP="00403992">
      <w:pPr>
        <w:pStyle w:val="List1"/>
        <w:numPr>
          <w:ilvl w:val="0"/>
          <w:numId w:val="39"/>
        </w:numPr>
      </w:pPr>
      <w:r w:rsidRPr="00643FBC">
        <w:t>Problems with internal reinforcement</w:t>
      </w:r>
      <w:r w:rsidR="00A25EBE">
        <w:t>.</w:t>
      </w:r>
    </w:p>
    <w:p w14:paraId="058FB397" w14:textId="70F22B81" w:rsidR="003A30F5" w:rsidRDefault="00643FBC" w:rsidP="00403992">
      <w:pPr>
        <w:pStyle w:val="List1"/>
        <w:numPr>
          <w:ilvl w:val="0"/>
          <w:numId w:val="39"/>
        </w:numPr>
      </w:pPr>
      <w:r w:rsidRPr="00643FBC">
        <w:lastRenderedPageBreak/>
        <w:t>Identification of corrosion mechanism in concrete</w:t>
      </w:r>
      <w:r w:rsidR="00A25EBE">
        <w:t>.</w:t>
      </w:r>
    </w:p>
    <w:p w14:paraId="60784E99" w14:textId="089D6AD1" w:rsidR="00A25EBE" w:rsidRDefault="00A25EBE" w:rsidP="00A25EBE">
      <w:pPr>
        <w:pStyle w:val="Heading1"/>
      </w:pPr>
      <w:bookmarkStart w:id="106" w:name="_Toc471306554"/>
      <w:r>
        <w:t>Assessment</w:t>
      </w:r>
      <w:bookmarkEnd w:id="106"/>
    </w:p>
    <w:p w14:paraId="026C1CE7" w14:textId="77777777" w:rsidR="00A25EBE" w:rsidRDefault="00A25EBE" w:rsidP="00A25EBE">
      <w:pPr>
        <w:pStyle w:val="Heading1separatationline"/>
      </w:pPr>
    </w:p>
    <w:p w14:paraId="1A177D71" w14:textId="050BBF77" w:rsidR="00A25EBE" w:rsidRPr="00A25EBE" w:rsidRDefault="00A25EBE" w:rsidP="00A25EBE">
      <w:pPr>
        <w:pStyle w:val="BodyText"/>
      </w:pPr>
      <w:r w:rsidRPr="00A25EBE">
        <w:t xml:space="preserve">A short written test of competency will be undertaken by participants on completion of Module 5. It is recommended that a period of 30 minutes’ revision will be given before this test is undertaken. </w:t>
      </w:r>
      <w:r>
        <w:t xml:space="preserve"> </w:t>
      </w:r>
      <w:r w:rsidRPr="00A25EBE">
        <w:t>Participants who complete this test successfully can then proceed to the pr</w:t>
      </w:r>
      <w:r>
        <w:t>actical Model Course L2.11.6 – P</w:t>
      </w:r>
      <w:r w:rsidRPr="00A25EBE">
        <w:t>reservation of structures</w:t>
      </w:r>
      <w:bookmarkStart w:id="107" w:name="_GoBack"/>
      <w:bookmarkEnd w:id="107"/>
    </w:p>
    <w:sectPr w:rsidR="00A25EBE" w:rsidRPr="00A25EBE" w:rsidSect="0010151D">
      <w:headerReference w:type="default" r:id="rId14"/>
      <w:footerReference w:type="default" r:id="rId15"/>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2DF645" w14:textId="77777777" w:rsidR="009E35EE" w:rsidRDefault="009E35EE" w:rsidP="003274DB">
      <w:r>
        <w:separator/>
      </w:r>
    </w:p>
    <w:p w14:paraId="3E4D852A" w14:textId="77777777" w:rsidR="009E35EE" w:rsidRDefault="009E35EE"/>
    <w:p w14:paraId="3EFA7CC4" w14:textId="77777777" w:rsidR="009E35EE" w:rsidRDefault="009E35EE"/>
    <w:p w14:paraId="2A91433F" w14:textId="77777777" w:rsidR="009E35EE" w:rsidRDefault="009E35EE"/>
  </w:endnote>
  <w:endnote w:type="continuationSeparator" w:id="0">
    <w:p w14:paraId="6577F422" w14:textId="77777777" w:rsidR="009E35EE" w:rsidRDefault="009E35EE" w:rsidP="003274DB">
      <w:r>
        <w:continuationSeparator/>
      </w:r>
    </w:p>
    <w:p w14:paraId="45DDA7F3" w14:textId="77777777" w:rsidR="009E35EE" w:rsidRDefault="009E35EE"/>
    <w:p w14:paraId="6380E8D2" w14:textId="77777777" w:rsidR="009E35EE" w:rsidRDefault="009E35EE"/>
    <w:p w14:paraId="6370AE6F" w14:textId="77777777" w:rsidR="009E35EE" w:rsidRDefault="009E35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105104" w:rsidRPr="00264A29" w:rsidRDefault="00883AE3" w:rsidP="00105104">
    <w:pPr>
      <w:rPr>
        <w:rFonts w:ascii="Avenir Book" w:hAnsi="Avenir Book"/>
        <w:color w:val="808080" w:themeColor="background1" w:themeShade="80"/>
        <w:sz w:val="13"/>
        <w:szCs w:val="13"/>
        <w:lang w:val="fr-FR"/>
        <w:rPrChange w:id="2" w:author="User" w:date="2017-10-11T10:07:00Z">
          <w:rPr>
            <w:rFonts w:ascii="Avenir Book" w:hAnsi="Avenir Book"/>
            <w:color w:val="808080" w:themeColor="background1" w:themeShade="80"/>
            <w:sz w:val="13"/>
            <w:szCs w:val="13"/>
          </w:rPr>
        </w:rPrChange>
      </w:rPr>
    </w:pPr>
    <w:r>
      <w:rPr>
        <w:noProof/>
        <w:lang w:eastAsia="en-GB"/>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00105104" w:rsidRPr="00264A29">
      <w:rPr>
        <w:rFonts w:ascii="Avenir Book" w:hAnsi="Avenir Book"/>
        <w:color w:val="808080" w:themeColor="background1" w:themeShade="80"/>
        <w:sz w:val="13"/>
        <w:szCs w:val="13"/>
        <w:lang w:val="fr-FR"/>
        <w:rPrChange w:id="3" w:author="User" w:date="2017-10-11T10:07:00Z">
          <w:rPr>
            <w:rFonts w:ascii="Avenir Book" w:hAnsi="Avenir Book"/>
            <w:color w:val="808080" w:themeColor="background1" w:themeShade="80"/>
            <w:sz w:val="13"/>
            <w:szCs w:val="13"/>
          </w:rPr>
        </w:rPrChange>
      </w:rPr>
      <w:t xml:space="preserve">10, rue des </w:t>
    </w:r>
    <w:proofErr w:type="spellStart"/>
    <w:r w:rsidR="00105104" w:rsidRPr="00264A29">
      <w:rPr>
        <w:rFonts w:ascii="Avenir Book" w:hAnsi="Avenir Book"/>
        <w:color w:val="808080" w:themeColor="background1" w:themeShade="80"/>
        <w:sz w:val="13"/>
        <w:szCs w:val="13"/>
        <w:lang w:val="fr-FR"/>
        <w:rPrChange w:id="4" w:author="User" w:date="2017-10-11T10:07:00Z">
          <w:rPr>
            <w:rFonts w:ascii="Avenir Book" w:hAnsi="Avenir Book"/>
            <w:color w:val="808080" w:themeColor="background1" w:themeShade="80"/>
            <w:sz w:val="13"/>
            <w:szCs w:val="13"/>
          </w:rPr>
        </w:rPrChange>
      </w:rPr>
      <w:t>Gaudines</w:t>
    </w:r>
    <w:proofErr w:type="spellEnd"/>
    <w:r w:rsidR="00105104" w:rsidRPr="00264A29">
      <w:rPr>
        <w:rFonts w:ascii="Avenir Book" w:hAnsi="Avenir Book"/>
        <w:color w:val="808080" w:themeColor="background1" w:themeShade="80"/>
        <w:sz w:val="13"/>
        <w:szCs w:val="13"/>
        <w:lang w:val="fr-FR"/>
        <w:rPrChange w:id="5" w:author="User" w:date="2017-10-11T10:07:00Z">
          <w:rPr>
            <w:rFonts w:ascii="Avenir Book" w:hAnsi="Avenir Book"/>
            <w:color w:val="808080" w:themeColor="background1" w:themeShade="80"/>
            <w:sz w:val="13"/>
            <w:szCs w:val="13"/>
          </w:rPr>
        </w:rPrChange>
      </w:rPr>
      <w:t xml:space="preserve"> – 78100 Saint Germaine en Laye, France</w:t>
    </w:r>
  </w:p>
  <w:p w14:paraId="2C76EEEC" w14:textId="1370FD08" w:rsidR="00105104" w:rsidRPr="00264A29" w:rsidRDefault="00105104" w:rsidP="00105104">
    <w:pPr>
      <w:spacing w:after="40"/>
      <w:rPr>
        <w:rFonts w:ascii="Avenir Book" w:hAnsi="Avenir Book"/>
        <w:color w:val="808080" w:themeColor="background1" w:themeShade="80"/>
        <w:sz w:val="14"/>
        <w:szCs w:val="14"/>
        <w:lang w:val="fr-FR"/>
        <w:rPrChange w:id="6" w:author="User" w:date="2017-10-11T10:07:00Z">
          <w:rPr>
            <w:rFonts w:ascii="Avenir Book" w:hAnsi="Avenir Book"/>
            <w:color w:val="808080" w:themeColor="background1" w:themeShade="80"/>
            <w:sz w:val="14"/>
            <w:szCs w:val="14"/>
          </w:rPr>
        </w:rPrChange>
      </w:rPr>
    </w:pPr>
    <w:r w:rsidRPr="00264A29">
      <w:rPr>
        <w:rFonts w:ascii="Avenir Book" w:hAnsi="Avenir Book"/>
        <w:color w:val="808080" w:themeColor="background1" w:themeShade="80"/>
        <w:sz w:val="13"/>
        <w:szCs w:val="13"/>
        <w:lang w:val="fr-FR"/>
        <w:rPrChange w:id="7" w:author="User" w:date="2017-10-11T10:07:00Z">
          <w:rPr>
            <w:rFonts w:ascii="Avenir Book" w:hAnsi="Avenir Book"/>
            <w:color w:val="808080" w:themeColor="background1" w:themeShade="80"/>
            <w:sz w:val="13"/>
            <w:szCs w:val="13"/>
          </w:rPr>
        </w:rPrChange>
      </w:rPr>
      <w:t>Tél. +33(0)1 34 51 70 01 – Fa</w:t>
    </w:r>
    <w:r w:rsidR="00196949" w:rsidRPr="00264A29">
      <w:rPr>
        <w:rFonts w:ascii="Avenir Book" w:hAnsi="Avenir Book"/>
        <w:color w:val="808080" w:themeColor="background1" w:themeShade="80"/>
        <w:sz w:val="13"/>
        <w:szCs w:val="13"/>
        <w:lang w:val="fr-FR"/>
        <w:rPrChange w:id="8" w:author="User" w:date="2017-10-11T10:07:00Z">
          <w:rPr>
            <w:rFonts w:ascii="Avenir Book" w:hAnsi="Avenir Book"/>
            <w:color w:val="808080" w:themeColor="background1" w:themeShade="80"/>
            <w:sz w:val="13"/>
            <w:szCs w:val="13"/>
          </w:rPr>
        </w:rPrChange>
      </w:rPr>
      <w:t>x +33 (0)1 34 51 82 05 – academy</w:t>
    </w:r>
    <w:r w:rsidRPr="00264A29">
      <w:rPr>
        <w:rFonts w:ascii="Avenir Book" w:hAnsi="Avenir Book"/>
        <w:color w:val="808080" w:themeColor="background1" w:themeShade="80"/>
        <w:sz w:val="13"/>
        <w:szCs w:val="13"/>
        <w:lang w:val="fr-FR"/>
        <w:rPrChange w:id="9" w:author="User" w:date="2017-10-11T10:07:00Z">
          <w:rPr>
            <w:rFonts w:ascii="Avenir Book" w:hAnsi="Avenir Book"/>
            <w:color w:val="808080" w:themeColor="background1" w:themeShade="80"/>
            <w:sz w:val="13"/>
            <w:szCs w:val="13"/>
          </w:rPr>
        </w:rPrChange>
      </w:rPr>
      <w:t>@iala-aism.org</w:t>
    </w:r>
  </w:p>
  <w:p w14:paraId="69B895AB" w14:textId="77777777" w:rsidR="00105104" w:rsidRPr="00DE397B" w:rsidRDefault="00105104"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105104" w:rsidRPr="00DE397B" w:rsidRDefault="00105104"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883AE3" w:rsidRPr="00ED2A8D" w:rsidRDefault="00105104"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883AE3" w:rsidRPr="003028AF" w:rsidRDefault="00883AE3" w:rsidP="003028AF">
    <w:pPr>
      <w:pStyle w:val="Footer"/>
      <w:rPr>
        <w:sz w:val="15"/>
        <w:szCs w:val="15"/>
      </w:rPr>
    </w:pPr>
  </w:p>
  <w:p w14:paraId="7CC1A0EC" w14:textId="77777777" w:rsidR="00883AE3" w:rsidRDefault="00883AE3" w:rsidP="00AB4A21">
    <w:pPr>
      <w:pStyle w:val="Footerportrait"/>
    </w:pPr>
  </w:p>
  <w:p w14:paraId="2B4785A8" w14:textId="77777777" w:rsidR="00883AE3" w:rsidRPr="00DD647B" w:rsidRDefault="009E35EE" w:rsidP="00AB4A21">
    <w:pPr>
      <w:pStyle w:val="Footerportrait"/>
      <w:rPr>
        <w:b w:val="0"/>
      </w:rPr>
    </w:pPr>
    <w:fldSimple w:instr=" STYLEREF &quot;Document type&quot; \* MERGEFORMAT ">
      <w:r w:rsidR="006D0D9F" w:rsidRPr="006D0D9F">
        <w:rPr>
          <w:b w:val="0"/>
          <w:bCs/>
        </w:rPr>
        <w:t>IALA Model Course</w:t>
      </w:r>
    </w:fldSimple>
    <w:r w:rsidR="00883AE3">
      <w:t xml:space="preserve"> </w:t>
    </w:r>
    <w:r w:rsidR="00152A31" w:rsidRPr="00DD647B">
      <w:rPr>
        <w:b w:val="0"/>
      </w:rPr>
      <w:fldChar w:fldCharType="begin"/>
    </w:r>
    <w:r w:rsidR="00152A31" w:rsidRPr="00DD647B">
      <w:rPr>
        <w:b w:val="0"/>
      </w:rPr>
      <w:instrText xml:space="preserve"> STYLEREF "Document number" \* MERGEFORMAT </w:instrText>
    </w:r>
    <w:r w:rsidR="00152A31" w:rsidRPr="00DD647B">
      <w:rPr>
        <w:b w:val="0"/>
      </w:rPr>
      <w:fldChar w:fldCharType="separate"/>
    </w:r>
    <w:r w:rsidR="006D0D9F">
      <w:rPr>
        <w:b w:val="0"/>
      </w:rPr>
      <w:t>L2.11.1-5</w:t>
    </w:r>
    <w:r w:rsidR="00152A31" w:rsidRPr="00DD647B">
      <w:rPr>
        <w:b w:val="0"/>
      </w:rPr>
      <w:fldChar w:fldCharType="end"/>
    </w:r>
    <w:r w:rsidR="00883AE3" w:rsidRPr="00DD647B">
      <w:rPr>
        <w:b w:val="0"/>
      </w:rPr>
      <w:t xml:space="preserve"> – </w:t>
    </w:r>
    <w:r w:rsidR="00152A31" w:rsidRPr="00DD647B">
      <w:rPr>
        <w:b w:val="0"/>
      </w:rPr>
      <w:fldChar w:fldCharType="begin"/>
    </w:r>
    <w:r w:rsidR="00152A31" w:rsidRPr="00DD647B">
      <w:rPr>
        <w:b w:val="0"/>
      </w:rPr>
      <w:instrText xml:space="preserve"> STYLEREF "Document name" \* MERGEFORMAT </w:instrText>
    </w:r>
    <w:r w:rsidR="00152A31" w:rsidRPr="00DD647B">
      <w:rPr>
        <w:b w:val="0"/>
      </w:rPr>
      <w:fldChar w:fldCharType="separate"/>
    </w:r>
    <w:r w:rsidR="006D0D9F">
      <w:rPr>
        <w:b w:val="0"/>
      </w:rPr>
      <w:t>Level 2 - Aids to Navigation Structures: Materials, Corrosion and Protection</w:t>
    </w:r>
    <w:r w:rsidR="00152A31" w:rsidRPr="00DD647B">
      <w:rPr>
        <w:b w:val="0"/>
      </w:rPr>
      <w:fldChar w:fldCharType="end"/>
    </w:r>
    <w:r w:rsidR="00883AE3" w:rsidRPr="00DD647B">
      <w:rPr>
        <w:b w:val="0"/>
      </w:rPr>
      <w:tab/>
    </w:r>
  </w:p>
  <w:p w14:paraId="71DF44B0" w14:textId="77777777" w:rsidR="00883AE3" w:rsidRPr="00DD647B" w:rsidRDefault="00883AE3" w:rsidP="003028AF">
    <w:pPr>
      <w:pStyle w:val="Footer"/>
      <w:framePr w:wrap="none" w:vAnchor="text" w:hAnchor="page" w:x="10882" w:y="1"/>
      <w:rPr>
        <w:rStyle w:val="PageNumber"/>
        <w:color w:val="00558C"/>
        <w:szCs w:val="15"/>
      </w:rPr>
    </w:pPr>
    <w:r w:rsidRPr="00DD647B">
      <w:rPr>
        <w:rStyle w:val="PageNumber"/>
        <w:color w:val="00558C"/>
        <w:szCs w:val="15"/>
      </w:rPr>
      <w:t xml:space="preserve">P </w:t>
    </w:r>
    <w:r w:rsidRPr="00DD647B">
      <w:rPr>
        <w:rStyle w:val="PageNumber"/>
        <w:color w:val="00558C"/>
        <w:szCs w:val="15"/>
      </w:rPr>
      <w:fldChar w:fldCharType="begin"/>
    </w:r>
    <w:r w:rsidRPr="00DD647B">
      <w:rPr>
        <w:rStyle w:val="PageNumber"/>
        <w:color w:val="00558C"/>
        <w:szCs w:val="15"/>
      </w:rPr>
      <w:instrText xml:space="preserve">PAGE  </w:instrText>
    </w:r>
    <w:r w:rsidRPr="00DD647B">
      <w:rPr>
        <w:rStyle w:val="PageNumber"/>
        <w:color w:val="00558C"/>
        <w:szCs w:val="15"/>
      </w:rPr>
      <w:fldChar w:fldCharType="separate"/>
    </w:r>
    <w:r w:rsidR="006D0D9F">
      <w:rPr>
        <w:rStyle w:val="PageNumber"/>
        <w:noProof/>
        <w:color w:val="00558C"/>
        <w:szCs w:val="15"/>
      </w:rPr>
      <w:t>5</w:t>
    </w:r>
    <w:r w:rsidRPr="00DD647B">
      <w:rPr>
        <w:rStyle w:val="PageNumber"/>
        <w:color w:val="00558C"/>
        <w:szCs w:val="15"/>
      </w:rPr>
      <w:fldChar w:fldCharType="end"/>
    </w:r>
  </w:p>
  <w:p w14:paraId="1D5AF8CB" w14:textId="77777777" w:rsidR="00883AE3" w:rsidRPr="003028AF" w:rsidRDefault="00883AE3" w:rsidP="00292085">
    <w:pPr>
      <w:pStyle w:val="Footereditionno"/>
      <w:tabs>
        <w:tab w:val="clear" w:pos="10206"/>
        <w:tab w:val="right" w:pos="10205"/>
      </w:tabs>
      <w:rPr>
        <w:szCs w:val="15"/>
      </w:rPr>
    </w:pPr>
    <w:r w:rsidRPr="00DD647B">
      <w:rPr>
        <w:b w:val="0"/>
        <w:szCs w:val="15"/>
      </w:rPr>
      <w:fldChar w:fldCharType="begin"/>
    </w:r>
    <w:r w:rsidRPr="00DD647B">
      <w:rPr>
        <w:b w:val="0"/>
        <w:szCs w:val="15"/>
      </w:rPr>
      <w:instrText xml:space="preserve"> STYLEREF "Edition number" \* MERGEFORMAT </w:instrText>
    </w:r>
    <w:r w:rsidRPr="00DD647B">
      <w:rPr>
        <w:b w:val="0"/>
        <w:szCs w:val="15"/>
      </w:rPr>
      <w:fldChar w:fldCharType="separate"/>
    </w:r>
    <w:r w:rsidR="006D0D9F" w:rsidRPr="006D0D9F">
      <w:rPr>
        <w:b w:val="0"/>
        <w:bCs/>
        <w:noProof/>
        <w:szCs w:val="15"/>
        <w:lang w:val="en-US"/>
      </w:rPr>
      <w:t>Edition 12.0</w:t>
    </w:r>
    <w:r w:rsidRPr="00DD647B">
      <w:rPr>
        <w:b w:val="0"/>
        <w:szCs w:val="15"/>
      </w:rPr>
      <w:fldChar w:fldCharType="end"/>
    </w:r>
    <w:r w:rsidRPr="00DD647B">
      <w:rPr>
        <w:b w:val="0"/>
        <w:szCs w:val="15"/>
      </w:rPr>
      <w:t xml:space="preserve">  </w:t>
    </w:r>
    <w:r w:rsidRPr="00DD647B">
      <w:rPr>
        <w:b w:val="0"/>
        <w:szCs w:val="15"/>
      </w:rPr>
      <w:fldChar w:fldCharType="begin"/>
    </w:r>
    <w:r w:rsidRPr="00DD647B">
      <w:rPr>
        <w:b w:val="0"/>
        <w:szCs w:val="15"/>
      </w:rPr>
      <w:instrText xml:space="preserve"> STYLEREF "Document date" \* MERGEFORMAT </w:instrText>
    </w:r>
    <w:r w:rsidRPr="00DD647B">
      <w:rPr>
        <w:b w:val="0"/>
        <w:szCs w:val="15"/>
      </w:rPr>
      <w:fldChar w:fldCharType="separate"/>
    </w:r>
    <w:r w:rsidR="006D0D9F" w:rsidRPr="006D0D9F">
      <w:rPr>
        <w:b w:val="0"/>
        <w:bCs/>
        <w:noProof/>
        <w:szCs w:val="15"/>
        <w:lang w:val="en-US"/>
      </w:rPr>
      <w:t>December</w:t>
    </w:r>
    <w:r w:rsidR="006D0D9F">
      <w:rPr>
        <w:b w:val="0"/>
        <w:noProof/>
        <w:szCs w:val="15"/>
      </w:rPr>
      <w:t xml:space="preserve"> 2013</w:t>
    </w:r>
    <w:r w:rsidRPr="00DD647B">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883AE3" w:rsidRPr="002C5134" w:rsidRDefault="00883AE3" w:rsidP="002C5134">
    <w:pPr>
      <w:pStyle w:val="Footer"/>
      <w:rPr>
        <w:sz w:val="15"/>
        <w:szCs w:val="15"/>
      </w:rPr>
    </w:pPr>
  </w:p>
  <w:p w14:paraId="06D21433" w14:textId="77777777" w:rsidR="00883AE3" w:rsidRDefault="00883AE3" w:rsidP="00D2697A">
    <w:pPr>
      <w:pStyle w:val="Footerlandscape"/>
    </w:pPr>
  </w:p>
  <w:p w14:paraId="445DAD76" w14:textId="77777777" w:rsidR="00883AE3" w:rsidRPr="00DD647B" w:rsidRDefault="00152A31" w:rsidP="00D2697A">
    <w:pPr>
      <w:pStyle w:val="Footerlandscape"/>
      <w:rPr>
        <w:rStyle w:val="PageNumber"/>
        <w:b w:val="0"/>
        <w:szCs w:val="15"/>
      </w:rPr>
    </w:pPr>
    <w:r w:rsidRPr="00DD647B">
      <w:rPr>
        <w:b w:val="0"/>
      </w:rPr>
      <w:fldChar w:fldCharType="begin"/>
    </w:r>
    <w:r w:rsidRPr="00DD647B">
      <w:rPr>
        <w:b w:val="0"/>
      </w:rPr>
      <w:instrText xml:space="preserve"> STYLEREF "Document type" \* MERGEFORMAT </w:instrText>
    </w:r>
    <w:r w:rsidRPr="00DD647B">
      <w:rPr>
        <w:b w:val="0"/>
      </w:rPr>
      <w:fldChar w:fldCharType="separate"/>
    </w:r>
    <w:r w:rsidR="006D0D9F" w:rsidRPr="006D0D9F">
      <w:rPr>
        <w:b w:val="0"/>
        <w:bCs/>
        <w:noProof/>
      </w:rPr>
      <w:t>IALA Model Course</w:t>
    </w:r>
    <w:r w:rsidRPr="00DD647B">
      <w:rPr>
        <w:b w:val="0"/>
        <w:bCs/>
        <w:noProof/>
      </w:rPr>
      <w:fldChar w:fldCharType="end"/>
    </w:r>
    <w:r w:rsidR="00883AE3" w:rsidRPr="00DD647B">
      <w:rPr>
        <w:b w:val="0"/>
      </w:rPr>
      <w:t xml:space="preserve"> </w:t>
    </w:r>
    <w:r w:rsidRPr="00DD647B">
      <w:rPr>
        <w:b w:val="0"/>
      </w:rPr>
      <w:fldChar w:fldCharType="begin"/>
    </w:r>
    <w:r w:rsidRPr="00DD647B">
      <w:rPr>
        <w:b w:val="0"/>
      </w:rPr>
      <w:instrText xml:space="preserve"> STYLEREF "Document number" \* MERGEFORMAT </w:instrText>
    </w:r>
    <w:r w:rsidRPr="00DD647B">
      <w:rPr>
        <w:b w:val="0"/>
      </w:rPr>
      <w:fldChar w:fldCharType="separate"/>
    </w:r>
    <w:r w:rsidR="006D0D9F">
      <w:rPr>
        <w:b w:val="0"/>
        <w:noProof/>
      </w:rPr>
      <w:t>L2.11.1-5</w:t>
    </w:r>
    <w:r w:rsidRPr="00DD647B">
      <w:rPr>
        <w:b w:val="0"/>
        <w:noProof/>
      </w:rPr>
      <w:fldChar w:fldCharType="end"/>
    </w:r>
    <w:r w:rsidR="00883AE3" w:rsidRPr="00DD647B">
      <w:rPr>
        <w:b w:val="0"/>
      </w:rPr>
      <w:t xml:space="preserve"> – </w:t>
    </w:r>
    <w:r w:rsidRPr="00DD647B">
      <w:rPr>
        <w:b w:val="0"/>
      </w:rPr>
      <w:fldChar w:fldCharType="begin"/>
    </w:r>
    <w:r w:rsidRPr="00DD647B">
      <w:rPr>
        <w:b w:val="0"/>
      </w:rPr>
      <w:instrText xml:space="preserve"> STYLEREF "Document name" \* MERGEFORMAT </w:instrText>
    </w:r>
    <w:r w:rsidRPr="00DD647B">
      <w:rPr>
        <w:b w:val="0"/>
      </w:rPr>
      <w:fldChar w:fldCharType="separate"/>
    </w:r>
    <w:r w:rsidR="006D0D9F">
      <w:rPr>
        <w:b w:val="0"/>
        <w:noProof/>
      </w:rPr>
      <w:t>Level 2 - Aids to Navigation Structures: Materials, Corrosion and Protection</w:t>
    </w:r>
    <w:r w:rsidRPr="00DD647B">
      <w:rPr>
        <w:b w:val="0"/>
        <w:noProof/>
      </w:rPr>
      <w:fldChar w:fldCharType="end"/>
    </w:r>
  </w:p>
  <w:p w14:paraId="58D465E7" w14:textId="77777777" w:rsidR="00883AE3" w:rsidRPr="00480D65" w:rsidRDefault="00152A31" w:rsidP="00D2697A">
    <w:pPr>
      <w:pStyle w:val="Footerlandscape"/>
    </w:pPr>
    <w:r w:rsidRPr="00DD647B">
      <w:rPr>
        <w:b w:val="0"/>
      </w:rPr>
      <w:fldChar w:fldCharType="begin"/>
    </w:r>
    <w:r w:rsidRPr="00DD647B">
      <w:rPr>
        <w:b w:val="0"/>
      </w:rPr>
      <w:instrText xml:space="preserve"> STYLEREF "Edition number" \* MERGEFORMAT </w:instrText>
    </w:r>
    <w:r w:rsidRPr="00DD647B">
      <w:rPr>
        <w:b w:val="0"/>
      </w:rPr>
      <w:fldChar w:fldCharType="separate"/>
    </w:r>
    <w:r w:rsidR="006D0D9F" w:rsidRPr="006D0D9F">
      <w:rPr>
        <w:b w:val="0"/>
        <w:bCs/>
        <w:noProof/>
      </w:rPr>
      <w:t>Edition 12.0</w:t>
    </w:r>
    <w:r w:rsidRPr="00DD647B">
      <w:rPr>
        <w:b w:val="0"/>
        <w:bCs/>
        <w:noProof/>
      </w:rPr>
      <w:fldChar w:fldCharType="end"/>
    </w:r>
    <w:r w:rsidR="00883AE3" w:rsidRPr="00DD647B">
      <w:rPr>
        <w:b w:val="0"/>
      </w:rPr>
      <w:t xml:space="preserve">  </w:t>
    </w:r>
    <w:r w:rsidRPr="00DD647B">
      <w:rPr>
        <w:b w:val="0"/>
      </w:rPr>
      <w:fldChar w:fldCharType="begin"/>
    </w:r>
    <w:r w:rsidRPr="00DD647B">
      <w:rPr>
        <w:b w:val="0"/>
      </w:rPr>
      <w:instrText xml:space="preserve"> STYLEREF "Document date" \* MERGEFORMAT </w:instrText>
    </w:r>
    <w:r w:rsidRPr="00DD647B">
      <w:rPr>
        <w:b w:val="0"/>
      </w:rPr>
      <w:fldChar w:fldCharType="separate"/>
    </w:r>
    <w:r w:rsidR="006D0D9F" w:rsidRPr="006D0D9F">
      <w:rPr>
        <w:b w:val="0"/>
        <w:bCs/>
        <w:noProof/>
      </w:rPr>
      <w:t>December 2013</w:t>
    </w:r>
    <w:r w:rsidRPr="00DD647B">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6D0D9F">
      <w:rPr>
        <w:noProof/>
      </w:rPr>
      <w:t>12</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FB4555" w14:textId="77777777" w:rsidR="009E35EE" w:rsidRDefault="009E35EE">
      <w:r>
        <w:separator/>
      </w:r>
    </w:p>
    <w:p w14:paraId="339FA6F8" w14:textId="77777777" w:rsidR="009E35EE" w:rsidRDefault="009E35EE"/>
  </w:footnote>
  <w:footnote w:type="continuationSeparator" w:id="0">
    <w:p w14:paraId="2889F170" w14:textId="77777777" w:rsidR="009E35EE" w:rsidRDefault="009E35EE" w:rsidP="003274DB">
      <w:r>
        <w:continuationSeparator/>
      </w:r>
    </w:p>
    <w:p w14:paraId="4F00202A" w14:textId="77777777" w:rsidR="009E35EE" w:rsidRDefault="009E35EE"/>
    <w:p w14:paraId="52DEDA3A" w14:textId="77777777" w:rsidR="009E35EE" w:rsidRDefault="009E35EE"/>
    <w:p w14:paraId="4A66BD49" w14:textId="77777777" w:rsidR="009E35EE" w:rsidRDefault="009E35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9D764" w14:textId="77777777" w:rsidR="00C54638" w:rsidRDefault="00883AE3" w:rsidP="00053950">
    <w:pPr>
      <w:pStyle w:val="Header"/>
      <w:jc w:val="right"/>
    </w:pPr>
    <w:r w:rsidRPr="00442889">
      <w:rPr>
        <w:noProof/>
        <w:lang w:eastAsia="en-GB"/>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54638">
      <w:t>ENG7-11.1.15</w:t>
    </w:r>
  </w:p>
  <w:p w14:paraId="1AFDE6A6" w14:textId="127DC70B" w:rsidR="00883AE3" w:rsidRPr="00ED2A8D" w:rsidRDefault="00C54638" w:rsidP="00053950">
    <w:pPr>
      <w:pStyle w:val="Header"/>
      <w:jc w:val="right"/>
    </w:pPr>
    <w:r>
      <w:t xml:space="preserve">Formerly </w:t>
    </w:r>
    <w:r w:rsidR="00053950">
      <w:t>ENG7-10.8.2</w:t>
    </w:r>
  </w:p>
  <w:p w14:paraId="19862EF8" w14:textId="77777777" w:rsidR="00883AE3" w:rsidRPr="00ED2A8D" w:rsidRDefault="00883AE3" w:rsidP="008747E0">
    <w:pPr>
      <w:pStyle w:val="Header"/>
    </w:pPr>
  </w:p>
  <w:p w14:paraId="4BC4B091" w14:textId="77777777" w:rsidR="00883AE3" w:rsidRDefault="00883AE3" w:rsidP="008747E0">
    <w:pPr>
      <w:pStyle w:val="Header"/>
    </w:pPr>
  </w:p>
  <w:p w14:paraId="53B687A9" w14:textId="77777777" w:rsidR="00883AE3" w:rsidRDefault="00883AE3" w:rsidP="008747E0">
    <w:pPr>
      <w:pStyle w:val="Header"/>
    </w:pPr>
  </w:p>
  <w:p w14:paraId="1C7F4832" w14:textId="77777777" w:rsidR="00883AE3" w:rsidRDefault="00883AE3" w:rsidP="008747E0">
    <w:pPr>
      <w:pStyle w:val="Header"/>
    </w:pPr>
  </w:p>
  <w:p w14:paraId="5A016BEC" w14:textId="77777777" w:rsidR="00883AE3" w:rsidRDefault="00883AE3" w:rsidP="008747E0">
    <w:pPr>
      <w:pStyle w:val="Header"/>
    </w:pPr>
  </w:p>
  <w:p w14:paraId="03961AB3" w14:textId="77777777" w:rsidR="00883AE3" w:rsidRDefault="00883AE3" w:rsidP="008747E0">
    <w:pPr>
      <w:pStyle w:val="Header"/>
    </w:pPr>
    <w:r>
      <w:rPr>
        <w:noProof/>
        <w:lang w:eastAsia="en-GB"/>
      </w:rPr>
      <w:drawing>
        <wp:anchor distT="0" distB="0" distL="114300" distR="114300" simplePos="0" relativeHeight="251656189" behindDoc="1" locked="0" layoutInCell="1" allowOverlap="1" wp14:anchorId="461FF855" wp14:editId="03204982">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883AE3" w:rsidRPr="00ED2A8D" w:rsidRDefault="00883AE3" w:rsidP="008747E0">
    <w:pPr>
      <w:pStyle w:val="Header"/>
    </w:pPr>
  </w:p>
  <w:p w14:paraId="5D248D47" w14:textId="77777777" w:rsidR="00883AE3" w:rsidRPr="00ED2A8D" w:rsidRDefault="00883A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883AE3" w:rsidRPr="00ED2A8D" w:rsidRDefault="00883AE3" w:rsidP="008747E0">
    <w:pPr>
      <w:pStyle w:val="Header"/>
    </w:pPr>
    <w:r>
      <w:rPr>
        <w:noProof/>
        <w:lang w:eastAsia="en-GB"/>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883AE3" w:rsidRPr="00ED2A8D" w:rsidRDefault="00883AE3" w:rsidP="008747E0">
    <w:pPr>
      <w:pStyle w:val="Header"/>
    </w:pPr>
  </w:p>
  <w:p w14:paraId="001A2B3D" w14:textId="77777777" w:rsidR="00883AE3" w:rsidRDefault="00883AE3" w:rsidP="008747E0">
    <w:pPr>
      <w:pStyle w:val="Header"/>
    </w:pPr>
  </w:p>
  <w:p w14:paraId="06F960C3" w14:textId="77777777" w:rsidR="00883AE3" w:rsidRDefault="00883AE3" w:rsidP="008747E0">
    <w:pPr>
      <w:pStyle w:val="Header"/>
    </w:pPr>
  </w:p>
  <w:p w14:paraId="2801C2A7" w14:textId="77777777" w:rsidR="00883AE3" w:rsidRDefault="00883AE3" w:rsidP="008747E0">
    <w:pPr>
      <w:pStyle w:val="Header"/>
    </w:pPr>
  </w:p>
  <w:p w14:paraId="66955028" w14:textId="77777777" w:rsidR="00883AE3" w:rsidRPr="00441393" w:rsidRDefault="00883AE3" w:rsidP="00441393">
    <w:pPr>
      <w:pStyle w:val="Contents"/>
    </w:pPr>
    <w:r>
      <w:t>DOCUMENT REVISION</w:t>
    </w:r>
  </w:p>
  <w:p w14:paraId="0930F4C6" w14:textId="77777777" w:rsidR="00883AE3" w:rsidRPr="00ED2A8D" w:rsidRDefault="00883AE3" w:rsidP="008747E0">
    <w:pPr>
      <w:pStyle w:val="Header"/>
    </w:pPr>
  </w:p>
  <w:p w14:paraId="362B10D2" w14:textId="77777777" w:rsidR="00883AE3" w:rsidRPr="00AC33A2" w:rsidRDefault="00883A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883AE3" w:rsidRPr="00ED2A8D" w:rsidRDefault="00883AE3" w:rsidP="008747E0">
    <w:pPr>
      <w:pStyle w:val="Header"/>
    </w:pPr>
    <w:r>
      <w:rPr>
        <w:noProof/>
        <w:lang w:eastAsia="en-GB"/>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883AE3" w:rsidRPr="00ED2A8D" w:rsidRDefault="00883AE3" w:rsidP="008747E0">
    <w:pPr>
      <w:pStyle w:val="Header"/>
    </w:pPr>
  </w:p>
  <w:p w14:paraId="468FCACF" w14:textId="77777777" w:rsidR="00883AE3" w:rsidRDefault="00883AE3" w:rsidP="008747E0">
    <w:pPr>
      <w:pStyle w:val="Header"/>
    </w:pPr>
  </w:p>
  <w:p w14:paraId="1564543A" w14:textId="77777777" w:rsidR="00883AE3" w:rsidRDefault="00883AE3" w:rsidP="008747E0">
    <w:pPr>
      <w:pStyle w:val="Header"/>
    </w:pPr>
  </w:p>
  <w:p w14:paraId="44FFE433" w14:textId="77777777" w:rsidR="00883AE3" w:rsidRDefault="00883AE3" w:rsidP="008747E0">
    <w:pPr>
      <w:pStyle w:val="Header"/>
    </w:pPr>
  </w:p>
  <w:p w14:paraId="27E25C09" w14:textId="77777777" w:rsidR="00883AE3" w:rsidRPr="00441393" w:rsidRDefault="00883AE3" w:rsidP="00441393">
    <w:pPr>
      <w:pStyle w:val="Contents"/>
    </w:pPr>
    <w:r>
      <w:t>CONTENTS</w:t>
    </w:r>
  </w:p>
  <w:p w14:paraId="31F18123" w14:textId="77777777" w:rsidR="00883AE3" w:rsidRPr="00ED2A8D" w:rsidRDefault="00883AE3" w:rsidP="008747E0">
    <w:pPr>
      <w:pStyle w:val="Header"/>
    </w:pPr>
  </w:p>
  <w:p w14:paraId="18F3FA94" w14:textId="77777777" w:rsidR="00883AE3" w:rsidRPr="00AC33A2" w:rsidRDefault="00883A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883AE3" w:rsidRDefault="00883AE3" w:rsidP="00480D65">
    <w:pPr>
      <w:pStyle w:val="Header"/>
    </w:pPr>
    <w:r>
      <w:rPr>
        <w:noProof/>
        <w:lang w:eastAsia="en-GB"/>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8"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6"/>
  </w:num>
  <w:num w:numId="4">
    <w:abstractNumId w:val="2"/>
  </w:num>
  <w:num w:numId="5">
    <w:abstractNumId w:val="10"/>
  </w:num>
  <w:num w:numId="6">
    <w:abstractNumId w:val="16"/>
  </w:num>
  <w:num w:numId="7">
    <w:abstractNumId w:val="23"/>
  </w:num>
  <w:num w:numId="8">
    <w:abstractNumId w:val="20"/>
  </w:num>
  <w:num w:numId="9">
    <w:abstractNumId w:val="13"/>
  </w:num>
  <w:num w:numId="10">
    <w:abstractNumId w:val="9"/>
  </w:num>
  <w:num w:numId="11">
    <w:abstractNumId w:val="3"/>
  </w:num>
  <w:num w:numId="12">
    <w:abstractNumId w:val="0"/>
  </w:num>
  <w:num w:numId="13">
    <w:abstractNumId w:val="7"/>
  </w:num>
  <w:num w:numId="14">
    <w:abstractNumId w:val="5"/>
  </w:num>
  <w:num w:numId="15">
    <w:abstractNumId w:val="11"/>
  </w:num>
  <w:num w:numId="16">
    <w:abstractNumId w:val="15"/>
  </w:num>
  <w:num w:numId="17">
    <w:abstractNumId w:val="18"/>
  </w:num>
  <w:num w:numId="18">
    <w:abstractNumId w:val="22"/>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1"/>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14"/>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972"/>
    <w:rsid w:val="000249C2"/>
    <w:rsid w:val="000258F6"/>
    <w:rsid w:val="000268A9"/>
    <w:rsid w:val="00031E58"/>
    <w:rsid w:val="000379A7"/>
    <w:rsid w:val="00040EB8"/>
    <w:rsid w:val="000537D0"/>
    <w:rsid w:val="00053950"/>
    <w:rsid w:val="00056F7A"/>
    <w:rsid w:val="00057B6D"/>
    <w:rsid w:val="00061A7B"/>
    <w:rsid w:val="0008654C"/>
    <w:rsid w:val="000904ED"/>
    <w:rsid w:val="00093294"/>
    <w:rsid w:val="000A27A8"/>
    <w:rsid w:val="000A5291"/>
    <w:rsid w:val="000B1A77"/>
    <w:rsid w:val="000C711B"/>
    <w:rsid w:val="000D474B"/>
    <w:rsid w:val="000D6611"/>
    <w:rsid w:val="000D6693"/>
    <w:rsid w:val="000E3954"/>
    <w:rsid w:val="000E3E52"/>
    <w:rsid w:val="000F0F9F"/>
    <w:rsid w:val="000F2CFD"/>
    <w:rsid w:val="000F3F43"/>
    <w:rsid w:val="0010151D"/>
    <w:rsid w:val="00105104"/>
    <w:rsid w:val="00112B84"/>
    <w:rsid w:val="00113D5B"/>
    <w:rsid w:val="00113EFD"/>
    <w:rsid w:val="00113F8F"/>
    <w:rsid w:val="001205DE"/>
    <w:rsid w:val="001214A0"/>
    <w:rsid w:val="001349DB"/>
    <w:rsid w:val="001361CD"/>
    <w:rsid w:val="00136E58"/>
    <w:rsid w:val="00152A31"/>
    <w:rsid w:val="00153769"/>
    <w:rsid w:val="00156525"/>
    <w:rsid w:val="00161325"/>
    <w:rsid w:val="0017295E"/>
    <w:rsid w:val="00180C11"/>
    <w:rsid w:val="001836BE"/>
    <w:rsid w:val="00184D19"/>
    <w:rsid w:val="001862D3"/>
    <w:rsid w:val="001875B1"/>
    <w:rsid w:val="00196949"/>
    <w:rsid w:val="001A7A38"/>
    <w:rsid w:val="001D4A3E"/>
    <w:rsid w:val="001E0F67"/>
    <w:rsid w:val="001E416D"/>
    <w:rsid w:val="00201337"/>
    <w:rsid w:val="002022EA"/>
    <w:rsid w:val="00205B17"/>
    <w:rsid w:val="00205D9B"/>
    <w:rsid w:val="002204DA"/>
    <w:rsid w:val="0022371A"/>
    <w:rsid w:val="00236556"/>
    <w:rsid w:val="0024375D"/>
    <w:rsid w:val="00245141"/>
    <w:rsid w:val="0025141E"/>
    <w:rsid w:val="002520AD"/>
    <w:rsid w:val="00257DF8"/>
    <w:rsid w:val="00257E4A"/>
    <w:rsid w:val="00264A29"/>
    <w:rsid w:val="0027175D"/>
    <w:rsid w:val="00274ADD"/>
    <w:rsid w:val="00280DE0"/>
    <w:rsid w:val="00292085"/>
    <w:rsid w:val="00295EEE"/>
    <w:rsid w:val="002974BA"/>
    <w:rsid w:val="002A29D4"/>
    <w:rsid w:val="002A689F"/>
    <w:rsid w:val="002B598C"/>
    <w:rsid w:val="002C070B"/>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ADA"/>
    <w:rsid w:val="00327FBF"/>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3F583F"/>
    <w:rsid w:val="00403992"/>
    <w:rsid w:val="0042518D"/>
    <w:rsid w:val="0042639D"/>
    <w:rsid w:val="00431A6B"/>
    <w:rsid w:val="00434423"/>
    <w:rsid w:val="00441393"/>
    <w:rsid w:val="00447CF0"/>
    <w:rsid w:val="00447E14"/>
    <w:rsid w:val="00456F10"/>
    <w:rsid w:val="00465491"/>
    <w:rsid w:val="00480D65"/>
    <w:rsid w:val="00492A8D"/>
    <w:rsid w:val="004D0799"/>
    <w:rsid w:val="004E1D57"/>
    <w:rsid w:val="004E2F16"/>
    <w:rsid w:val="004F16C9"/>
    <w:rsid w:val="00503044"/>
    <w:rsid w:val="0050650A"/>
    <w:rsid w:val="00513460"/>
    <w:rsid w:val="00523666"/>
    <w:rsid w:val="00526234"/>
    <w:rsid w:val="00557434"/>
    <w:rsid w:val="00580763"/>
    <w:rsid w:val="005871F3"/>
    <w:rsid w:val="00595415"/>
    <w:rsid w:val="00597652"/>
    <w:rsid w:val="005A080B"/>
    <w:rsid w:val="005A4198"/>
    <w:rsid w:val="005A6634"/>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07E6"/>
    <w:rsid w:val="0060102B"/>
    <w:rsid w:val="006127AC"/>
    <w:rsid w:val="00617F1B"/>
    <w:rsid w:val="006301C8"/>
    <w:rsid w:val="00634A78"/>
    <w:rsid w:val="00642025"/>
    <w:rsid w:val="00643FBC"/>
    <w:rsid w:val="0065107F"/>
    <w:rsid w:val="00651526"/>
    <w:rsid w:val="0065203F"/>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B767B"/>
    <w:rsid w:val="006D0D9F"/>
    <w:rsid w:val="006E0818"/>
    <w:rsid w:val="006E0E7D"/>
    <w:rsid w:val="006F032D"/>
    <w:rsid w:val="006F1C14"/>
    <w:rsid w:val="0070681D"/>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C78B2"/>
    <w:rsid w:val="007D2107"/>
    <w:rsid w:val="007D5895"/>
    <w:rsid w:val="007D747F"/>
    <w:rsid w:val="007D77AB"/>
    <w:rsid w:val="007E30DF"/>
    <w:rsid w:val="007E4188"/>
    <w:rsid w:val="007F7544"/>
    <w:rsid w:val="00800995"/>
    <w:rsid w:val="00815E10"/>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72C3"/>
    <w:rsid w:val="008B501C"/>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65581"/>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35EE"/>
    <w:rsid w:val="009E4A4D"/>
    <w:rsid w:val="009E6E08"/>
    <w:rsid w:val="009F081F"/>
    <w:rsid w:val="00A03913"/>
    <w:rsid w:val="00A13E56"/>
    <w:rsid w:val="00A15476"/>
    <w:rsid w:val="00A24838"/>
    <w:rsid w:val="00A25EBE"/>
    <w:rsid w:val="00A40526"/>
    <w:rsid w:val="00A4308C"/>
    <w:rsid w:val="00A4469B"/>
    <w:rsid w:val="00A451A0"/>
    <w:rsid w:val="00A549B3"/>
    <w:rsid w:val="00A619B1"/>
    <w:rsid w:val="00A660F5"/>
    <w:rsid w:val="00A668D2"/>
    <w:rsid w:val="00A72ED7"/>
    <w:rsid w:val="00A8083F"/>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153AD"/>
    <w:rsid w:val="00B17253"/>
    <w:rsid w:val="00B249F1"/>
    <w:rsid w:val="00B31A41"/>
    <w:rsid w:val="00B40199"/>
    <w:rsid w:val="00B502FF"/>
    <w:rsid w:val="00B552CA"/>
    <w:rsid w:val="00B602A1"/>
    <w:rsid w:val="00B67422"/>
    <w:rsid w:val="00B67FEF"/>
    <w:rsid w:val="00B70BD4"/>
    <w:rsid w:val="00B710A8"/>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638"/>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3160"/>
    <w:rsid w:val="00CE5BF8"/>
    <w:rsid w:val="00CE5E46"/>
    <w:rsid w:val="00D006A9"/>
    <w:rsid w:val="00D11214"/>
    <w:rsid w:val="00D1463A"/>
    <w:rsid w:val="00D16B8E"/>
    <w:rsid w:val="00D2138C"/>
    <w:rsid w:val="00D216A5"/>
    <w:rsid w:val="00D2697A"/>
    <w:rsid w:val="00D31339"/>
    <w:rsid w:val="00D347D9"/>
    <w:rsid w:val="00D34F9C"/>
    <w:rsid w:val="00D36983"/>
    <w:rsid w:val="00D3700C"/>
    <w:rsid w:val="00D4322F"/>
    <w:rsid w:val="00D46F86"/>
    <w:rsid w:val="00D61E0B"/>
    <w:rsid w:val="00D653B1"/>
    <w:rsid w:val="00D67ABF"/>
    <w:rsid w:val="00D71E44"/>
    <w:rsid w:val="00D74AE1"/>
    <w:rsid w:val="00D85124"/>
    <w:rsid w:val="00D865A8"/>
    <w:rsid w:val="00D92C2D"/>
    <w:rsid w:val="00D95BDA"/>
    <w:rsid w:val="00DA17CD"/>
    <w:rsid w:val="00DB0ABB"/>
    <w:rsid w:val="00DB25B3"/>
    <w:rsid w:val="00DB50E4"/>
    <w:rsid w:val="00DC48A5"/>
    <w:rsid w:val="00DC542F"/>
    <w:rsid w:val="00DC6D2F"/>
    <w:rsid w:val="00DD647B"/>
    <w:rsid w:val="00DE0893"/>
    <w:rsid w:val="00DE2814"/>
    <w:rsid w:val="00DF2E96"/>
    <w:rsid w:val="00E01272"/>
    <w:rsid w:val="00E03846"/>
    <w:rsid w:val="00E14AC9"/>
    <w:rsid w:val="00E14BC7"/>
    <w:rsid w:val="00E20A7D"/>
    <w:rsid w:val="00E27A2F"/>
    <w:rsid w:val="00E42A94"/>
    <w:rsid w:val="00E448C8"/>
    <w:rsid w:val="00E44BE8"/>
    <w:rsid w:val="00E458BF"/>
    <w:rsid w:val="00E4733B"/>
    <w:rsid w:val="00E56440"/>
    <w:rsid w:val="00E637DD"/>
    <w:rsid w:val="00E63B54"/>
    <w:rsid w:val="00E67A5C"/>
    <w:rsid w:val="00E706E7"/>
    <w:rsid w:val="00E734BE"/>
    <w:rsid w:val="00E758DF"/>
    <w:rsid w:val="00E770F6"/>
    <w:rsid w:val="00E81AA0"/>
    <w:rsid w:val="00E84229"/>
    <w:rsid w:val="00E86D30"/>
    <w:rsid w:val="00E90E4E"/>
    <w:rsid w:val="00E92F1E"/>
    <w:rsid w:val="00E9391E"/>
    <w:rsid w:val="00E94437"/>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15E95"/>
    <w:rsid w:val="00F20E5E"/>
    <w:rsid w:val="00F41744"/>
    <w:rsid w:val="00F42554"/>
    <w:rsid w:val="00F527AC"/>
    <w:rsid w:val="00F573F5"/>
    <w:rsid w:val="00F61D83"/>
    <w:rsid w:val="00F65DD1"/>
    <w:rsid w:val="00F70611"/>
    <w:rsid w:val="00F707B3"/>
    <w:rsid w:val="00F71135"/>
    <w:rsid w:val="00F77615"/>
    <w:rsid w:val="00F8282A"/>
    <w:rsid w:val="00F90461"/>
    <w:rsid w:val="00FA5C3A"/>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758DF"/>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40"/>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40"/>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758DF"/>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758DF"/>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295E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ala-aism.org/wiki/dictionar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79894-DE62-444E-AF9C-57A1CEF4A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1928</Words>
  <Characters>10994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12897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2</cp:revision>
  <cp:lastPrinted>2016-02-11T12:10:00Z</cp:lastPrinted>
  <dcterms:created xsi:type="dcterms:W3CDTF">2017-10-12T13:19:00Z</dcterms:created>
  <dcterms:modified xsi:type="dcterms:W3CDTF">2017-10-12T13:19:00Z</dcterms:modified>
  <cp:category/>
</cp:coreProperties>
</file>